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E0F3D24" w:rsidR="00192FEB" w:rsidRDefault="0013794D" w:rsidP="00192FEB">
      <w:pPr>
        <w:pStyle w:val="Documentnumber"/>
      </w:pPr>
      <w:r>
        <w:t>1</w:t>
      </w:r>
      <w:r w:rsidR="00496E8D" w:rsidRPr="004259CB">
        <w:t>0</w:t>
      </w:r>
      <w:r>
        <w:t>2</w:t>
      </w:r>
      <w:r w:rsidR="00D70AFE" w:rsidRPr="004259CB">
        <w:t>0</w:t>
      </w:r>
    </w:p>
    <w:p w14:paraId="1F4C7081" w14:textId="77777777" w:rsidR="00757F9E" w:rsidRPr="00757F9E" w:rsidRDefault="00757F9E" w:rsidP="00757F9E">
      <w:pPr>
        <w:rPr>
          <w:lang w:val="en-GB"/>
        </w:rPr>
      </w:pPr>
    </w:p>
    <w:p w14:paraId="76B5E416" w14:textId="6A6878D7" w:rsidR="00D74AE1" w:rsidRPr="004259CB" w:rsidRDefault="00496E8D" w:rsidP="00E270C5">
      <w:pPr>
        <w:pStyle w:val="Documentname"/>
      </w:pPr>
      <w:r w:rsidRPr="004259CB">
        <w:t>Aids to Navigation</w:t>
      </w:r>
      <w:r w:rsidR="00EC4025" w:rsidRPr="004259CB">
        <w:t xml:space="preserve"> </w:t>
      </w:r>
      <w:r w:rsidR="00D6195E">
        <w:t>D</w:t>
      </w:r>
      <w:r w:rsidR="0013794D">
        <w:t xml:space="preserve">esign and </w:t>
      </w:r>
      <w:r w:rsidR="00D6195E">
        <w:t>D</w:t>
      </w:r>
      <w:r w:rsidR="0013794D">
        <w:t>elivery</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900E0">
          <w:rPr>
            <w:webHidden/>
          </w:rPr>
          <w:t>3</w:t>
        </w:r>
        <w:r w:rsidR="00757F9E">
          <w:rPr>
            <w:webHidden/>
          </w:rPr>
          <w:fldChar w:fldCharType="end"/>
        </w:r>
      </w:hyperlink>
    </w:p>
    <w:p w14:paraId="5A57CA93" w14:textId="77777777" w:rsidR="00757F9E" w:rsidRDefault="003062E0">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900E0">
          <w:rPr>
            <w:webHidden/>
          </w:rPr>
          <w:t>3</w:t>
        </w:r>
        <w:r w:rsidR="00757F9E">
          <w:rPr>
            <w:webHidden/>
          </w:rPr>
          <w:fldChar w:fldCharType="end"/>
        </w:r>
      </w:hyperlink>
    </w:p>
    <w:p w14:paraId="75034B08" w14:textId="77777777" w:rsidR="00757F9E" w:rsidRDefault="003062E0">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900E0">
          <w:rPr>
            <w:webHidden/>
          </w:rPr>
          <w:t>3</w:t>
        </w:r>
        <w:r w:rsidR="00757F9E">
          <w:rPr>
            <w:webHidden/>
          </w:rPr>
          <w:fldChar w:fldCharType="end"/>
        </w:r>
      </w:hyperlink>
    </w:p>
    <w:p w14:paraId="1A6265BF" w14:textId="77777777" w:rsidR="00757F9E" w:rsidRDefault="003062E0">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900E0">
          <w:rPr>
            <w:webHidden/>
          </w:rPr>
          <w:t>3</w:t>
        </w:r>
        <w:r w:rsidR="00757F9E">
          <w:rPr>
            <w:webHidden/>
          </w:rPr>
          <w:fldChar w:fldCharType="end"/>
        </w:r>
      </w:hyperlink>
    </w:p>
    <w:p w14:paraId="4BE62355" w14:textId="77777777" w:rsidR="00757F9E" w:rsidRDefault="003062E0">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900E0">
          <w:rPr>
            <w:webHidden/>
          </w:rPr>
          <w:t>4</w:t>
        </w:r>
        <w:r w:rsidR="00757F9E">
          <w:rPr>
            <w:webHidden/>
          </w:rPr>
          <w:fldChar w:fldCharType="end"/>
        </w:r>
      </w:hyperlink>
    </w:p>
    <w:p w14:paraId="56E650A4" w14:textId="77777777" w:rsidR="00757F9E" w:rsidRDefault="003062E0">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900E0">
          <w:rPr>
            <w:webHidden/>
          </w:rPr>
          <w:t>5</w:t>
        </w:r>
        <w:r w:rsidR="00757F9E">
          <w:rPr>
            <w:webHidden/>
          </w:rPr>
          <w:fldChar w:fldCharType="end"/>
        </w:r>
      </w:hyperlink>
    </w:p>
    <w:p w14:paraId="5CB07878" w14:textId="77777777" w:rsidR="00757F9E" w:rsidRDefault="003062E0">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900E0">
          <w:rPr>
            <w:webHidden/>
          </w:rPr>
          <w:t>5</w:t>
        </w:r>
        <w:r w:rsidR="00757F9E">
          <w:rPr>
            <w:webHidden/>
          </w:rPr>
          <w:fldChar w:fldCharType="end"/>
        </w:r>
      </w:hyperlink>
    </w:p>
    <w:p w14:paraId="790A8C13" w14:textId="77777777" w:rsidR="00757F9E" w:rsidRDefault="003062E0">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900E0">
          <w:rPr>
            <w:webHidden/>
          </w:rPr>
          <w:t>5</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4"/>
          <w:headerReference w:type="default" r:id="rId15"/>
          <w:footerReference w:type="default" r:id="rId16"/>
          <w:headerReference w:type="first" r:id="rId17"/>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0E311505" w14:textId="4DA5C6EE"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0557AABE" w:rsidR="004259CB" w:rsidRPr="004259CB" w:rsidRDefault="004259CB" w:rsidP="004259CB">
      <w:pPr>
        <w:pStyle w:val="BodyText"/>
      </w:pPr>
      <w:r w:rsidRPr="004259CB">
        <w:t xml:space="preserve">The IALA Strategic Vision for the period 2014-2026, adopted by the General Assembly in 2014, </w:t>
      </w:r>
      <w:del w:id="8" w:author="Michael Card" w:date="2017-03-28T10:06:00Z">
        <w:r w:rsidRPr="004259CB" w:rsidDel="00A94029">
          <w:delText>had t</w:delText>
        </w:r>
      </w:del>
      <w:del w:id="9" w:author="Michael Card" w:date="2017-03-28T10:07:00Z">
        <w:r w:rsidRPr="004259CB" w:rsidDel="00A94029">
          <w:delText>wo</w:delText>
        </w:r>
      </w:del>
      <w:ins w:id="10" w:author="Michael Card" w:date="2017-03-28T09:54:00Z">
        <w:r w:rsidR="00AC10D1">
          <w:t xml:space="preserve">includes </w:t>
        </w:r>
      </w:ins>
      <w:ins w:id="11" w:author="Michael Card" w:date="2017-03-28T09:58:00Z">
        <w:r w:rsidR="002930F2">
          <w:t>the</w:t>
        </w:r>
      </w:ins>
      <w:r w:rsidRPr="004259CB">
        <w:t xml:space="preserve"> Goal</w:t>
      </w:r>
      <w:del w:id="12" w:author="Michael Card" w:date="2017-03-28T09:57:00Z">
        <w:r w:rsidRPr="004259CB" w:rsidDel="001D5B57">
          <w:delText>s</w:delText>
        </w:r>
      </w:del>
      <w:del w:id="13" w:author="Michael Card" w:date="2017-03-28T09:55:00Z">
        <w:r w:rsidRPr="004259CB" w:rsidDel="00AC10D1">
          <w:delText>, the first of which is</w:delText>
        </w:r>
      </w:del>
      <w:r w:rsidRPr="004259CB">
        <w:t xml:space="preserve"> 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5C0D04B8" w:rsidR="004259CB" w:rsidRPr="004259CB" w:rsidRDefault="004259CB" w:rsidP="004259CB">
      <w:pPr>
        <w:pStyle w:val="BodyText"/>
      </w:pPr>
      <w:r w:rsidRPr="004259CB">
        <w:t xml:space="preserve">IALA Standards are suitable for direct citation by States in the interest of an efficient and harmonised global network of </w:t>
      </w:r>
      <w:ins w:id="14" w:author="Jeffkins, David" w:date="2017-03-29T19:50:00Z">
        <w:r w:rsidR="00DC0C6A">
          <w:t xml:space="preserve">marine </w:t>
        </w:r>
      </w:ins>
      <w:r w:rsidRPr="004259CB">
        <w:t>aids to navigation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5" w:name="_Toc455587602"/>
      <w:bookmarkStart w:id="16" w:name="_Toc455589134"/>
      <w:bookmarkStart w:id="17" w:name="_Toc464033445"/>
      <w:bookmarkStart w:id="18" w:name="_Toc464136440"/>
      <w:bookmarkStart w:id="19" w:name="_Toc464139606"/>
      <w:bookmarkStart w:id="20" w:name="_Toc432687597"/>
      <w:bookmarkEnd w:id="15"/>
      <w:bookmarkEnd w:id="16"/>
      <w:r w:rsidRPr="004259CB">
        <w:rPr>
          <w:caps w:val="0"/>
        </w:rPr>
        <w:t>APPLICATION</w:t>
      </w:r>
      <w:bookmarkEnd w:id="17"/>
      <w:bookmarkEnd w:id="18"/>
      <w:bookmarkEnd w:id="19"/>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21" w:name="_Toc464033446"/>
      <w:bookmarkStart w:id="22" w:name="_Toc464136441"/>
      <w:bookmarkStart w:id="23" w:name="_Toc464139607"/>
      <w:r w:rsidRPr="004259CB">
        <w:rPr>
          <w:caps w:val="0"/>
        </w:rPr>
        <w:t>SCOPE</w:t>
      </w:r>
      <w:bookmarkEnd w:id="20"/>
      <w:bookmarkEnd w:id="21"/>
      <w:bookmarkEnd w:id="22"/>
      <w:bookmarkEnd w:id="23"/>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Normative provisions are those with which it is necessary to conform in order to claim compliance with the Standard.</w:t>
      </w:r>
    </w:p>
    <w:p w14:paraId="6BAC2A13" w14:textId="00212806" w:rsidR="004259CB" w:rsidRPr="004259CB" w:rsidRDefault="004259CB" w:rsidP="004259CB">
      <w:pPr>
        <w:pStyle w:val="BodyText"/>
      </w:pPr>
      <w:r w:rsidRPr="004259CB">
        <w:t>Informative provisions are those which specify additional desirable practices but with which it is not necessary to conform in order to claim compliance with the Standard.</w:t>
      </w:r>
    </w:p>
    <w:p w14:paraId="46D71A95" w14:textId="77777777" w:rsidR="004259CB" w:rsidRPr="004259CB" w:rsidRDefault="004259CB" w:rsidP="004259CB">
      <w:pPr>
        <w:pStyle w:val="BodyText"/>
      </w:pPr>
      <w:r w:rsidRPr="004259CB">
        <w:t>This Standard references Normative and Informative provisions, detailed in the listed IALA Recommendations, covering the following scope.</w:t>
      </w:r>
    </w:p>
    <w:p w14:paraId="0597A8CD" w14:textId="716EDC0D" w:rsidR="004259CB" w:rsidRDefault="00E77E7B" w:rsidP="004259CB">
      <w:pPr>
        <w:pStyle w:val="Bullet1"/>
      </w:pPr>
      <w:r>
        <w:t>Visual signalling (Vision, Colour,</w:t>
      </w:r>
      <w:r w:rsidR="00C07895">
        <w:t xml:space="preserve"> </w:t>
      </w:r>
      <w:r>
        <w:t>Conspicuity,</w:t>
      </w:r>
      <w:r w:rsidR="00C07895">
        <w:t xml:space="preserve"> </w:t>
      </w:r>
      <w:r>
        <w:t>Rythmic characters)</w:t>
      </w:r>
    </w:p>
    <w:p w14:paraId="32C4C1B7" w14:textId="0543C77D" w:rsidR="00E77E7B" w:rsidRDefault="00E77E7B" w:rsidP="004259CB">
      <w:pPr>
        <w:pStyle w:val="Bullet1"/>
      </w:pPr>
      <w:r>
        <w:t>Range and performance (Visual and Audible)</w:t>
      </w:r>
    </w:p>
    <w:p w14:paraId="3DA886AF" w14:textId="42302C3F" w:rsidR="00E77E7B" w:rsidRDefault="00E77E7B" w:rsidP="004259CB">
      <w:pPr>
        <w:pStyle w:val="Bullet1"/>
      </w:pPr>
      <w:r>
        <w:t>Design, Implementation, and Maintenance</w:t>
      </w:r>
    </w:p>
    <w:p w14:paraId="1448A6B5" w14:textId="1A9B0121" w:rsidR="00E77E7B" w:rsidRDefault="00E77E7B" w:rsidP="004259CB">
      <w:pPr>
        <w:pStyle w:val="Bullet1"/>
      </w:pPr>
      <w:r>
        <w:lastRenderedPageBreak/>
        <w:t>Power systems</w:t>
      </w:r>
    </w:p>
    <w:p w14:paraId="4D1E3318" w14:textId="202477E0" w:rsidR="00E77E7B" w:rsidRDefault="00E77E7B" w:rsidP="004259CB">
      <w:pPr>
        <w:pStyle w:val="Bullet1"/>
      </w:pPr>
      <w:r>
        <w:t>Floating Aids to Navigation (Buoys, Moorings, Stability)</w:t>
      </w:r>
    </w:p>
    <w:p w14:paraId="2239D81C" w14:textId="32178DB7" w:rsidR="00E77E7B" w:rsidRPr="00BE0675" w:rsidRDefault="00E77E7B" w:rsidP="004259CB">
      <w:pPr>
        <w:pStyle w:val="Bullet1"/>
      </w:pPr>
      <w:r>
        <w:t>Environment, Sustainability, and Legacy</w:t>
      </w:r>
    </w:p>
    <w:p w14:paraId="26337B12" w14:textId="2C89075D" w:rsidR="004259CB" w:rsidRPr="004259CB" w:rsidRDefault="004259CB" w:rsidP="004259CB">
      <w:pPr>
        <w:pStyle w:val="Heading1"/>
        <w:tabs>
          <w:tab w:val="clear" w:pos="0"/>
        </w:tabs>
        <w:spacing w:before="0"/>
        <w:ind w:left="0" w:firstLine="0"/>
        <w:rPr>
          <w:caps w:val="0"/>
        </w:rPr>
      </w:pPr>
      <w:bookmarkStart w:id="24" w:name="_Toc455587604"/>
      <w:bookmarkStart w:id="25" w:name="_Toc455589136"/>
      <w:bookmarkStart w:id="26" w:name="_Toc432687599"/>
      <w:bookmarkStart w:id="27" w:name="_Toc464033447"/>
      <w:bookmarkStart w:id="28" w:name="_Toc464136442"/>
      <w:bookmarkStart w:id="29" w:name="_Toc464139608"/>
      <w:bookmarkEnd w:id="24"/>
      <w:bookmarkEnd w:id="25"/>
      <w:r w:rsidRPr="004259CB">
        <w:rPr>
          <w:caps w:val="0"/>
        </w:rPr>
        <w:t>REFERENCED DOCUMENT</w:t>
      </w:r>
      <w:r w:rsidR="00757F9E" w:rsidRPr="004259CB">
        <w:rPr>
          <w:caps w:val="0"/>
        </w:rPr>
        <w:t>S</w:t>
      </w:r>
      <w:bookmarkEnd w:id="26"/>
      <w:bookmarkEnd w:id="27"/>
      <w:bookmarkEnd w:id="28"/>
      <w:bookmarkEnd w:id="29"/>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63785EE5" w14:textId="596EAFB3" w:rsidR="003900E0" w:rsidRPr="004259CB" w:rsidRDefault="003900E0" w:rsidP="003900E0">
      <w:pPr>
        <w:pStyle w:val="BodyText"/>
      </w:pPr>
      <w:bookmarkStart w:id="30" w:name="_Toc455589139"/>
      <w:bookmarkEnd w:id="30"/>
      <w:r w:rsidRPr="004259CB">
        <w:t xml:space="preserve">In this Standard the word ‘shall’ is used to </w:t>
      </w:r>
      <w:r>
        <w:t>indicate</w:t>
      </w:r>
      <w:r w:rsidRPr="004259CB">
        <w:t xml:space="preserve"> that a provision is Normative and </w:t>
      </w:r>
      <w:del w:id="31" w:author="Michael Card" w:date="2017-03-28T09:55:00Z">
        <w:r w:rsidRPr="004259CB" w:rsidDel="00AC10D1">
          <w:delText xml:space="preserve">so </w:delText>
        </w:r>
      </w:del>
      <w:r w:rsidRPr="004259CB">
        <w:t xml:space="preserve">is to be followed in order to comply with the </w:t>
      </w:r>
      <w:del w:id="32" w:author="Jeffkins, David" w:date="2017-03-29T19:50:00Z">
        <w:r w:rsidRPr="004259CB" w:rsidDel="00DC0C6A">
          <w:delText>s</w:delText>
        </w:r>
      </w:del>
      <w:ins w:id="33" w:author="Jeffkins, David" w:date="2017-03-29T19:50:00Z">
        <w:r w:rsidR="00DC0C6A">
          <w:t>S</w:t>
        </w:r>
      </w:ins>
      <w:r w:rsidRPr="004259CB">
        <w:t>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r w:rsidRPr="004259CB">
        <w:rPr>
          <w:b/>
          <w:lang w:val="en-GB"/>
        </w:rPr>
        <w:t>Normative</w:t>
      </w:r>
      <w:r w:rsidRPr="004259CB">
        <w:rPr>
          <w:lang w:val="en-GB"/>
        </w:rPr>
        <w:t xml:space="preserve"> provisions, and </w:t>
      </w:r>
      <w:r w:rsidRPr="003900E0">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0C5F35C5" w14:textId="77777777" w:rsidTr="004259CB">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commentRangeStart w:id="34"/>
            <w:r w:rsidRPr="004259CB">
              <w:rPr>
                <w:b/>
                <w:sz w:val="22"/>
                <w:lang w:val="en-GB"/>
              </w:rPr>
              <w:t>Title</w:t>
            </w:r>
            <w:commentRangeEnd w:id="34"/>
            <w:r w:rsidR="002A5E54">
              <w:rPr>
                <w:rStyle w:val="CommentReference"/>
              </w:rPr>
              <w:commentReference w:id="34"/>
            </w:r>
          </w:p>
        </w:tc>
      </w:tr>
      <w:tr w:rsidR="00085375" w:rsidRPr="004259CB" w14:paraId="062FCEE7" w14:textId="77777777" w:rsidTr="004259CB">
        <w:trPr>
          <w:jc w:val="center"/>
        </w:trPr>
        <w:tc>
          <w:tcPr>
            <w:tcW w:w="2526" w:type="dxa"/>
            <w:vMerge w:val="restart"/>
          </w:tcPr>
          <w:p w14:paraId="51D2F320" w14:textId="5B84813B" w:rsidR="00085375" w:rsidRPr="004259CB" w:rsidRDefault="00085375" w:rsidP="00BA0EEF">
            <w:pPr>
              <w:spacing w:before="120" w:after="120"/>
              <w:rPr>
                <w:b/>
                <w:sz w:val="22"/>
                <w:lang w:val="en-GB"/>
              </w:rPr>
            </w:pPr>
            <w:r w:rsidRPr="00085375">
              <w:rPr>
                <w:b/>
                <w:sz w:val="22"/>
                <w:lang w:val="en-GB"/>
              </w:rPr>
              <w:t>Visual Aids to Navigation</w:t>
            </w:r>
          </w:p>
        </w:tc>
        <w:tc>
          <w:tcPr>
            <w:tcW w:w="984" w:type="dxa"/>
          </w:tcPr>
          <w:p w14:paraId="1AB01464" w14:textId="77777777" w:rsidR="006E36FF" w:rsidRDefault="006E36FF" w:rsidP="00BA0EEF">
            <w:pPr>
              <w:spacing w:before="120" w:after="120"/>
              <w:rPr>
                <w:ins w:id="35" w:author="Jeffkins, David" w:date="2017-03-29T20:43:00Z"/>
                <w:sz w:val="22"/>
                <w:lang w:val="en-GB"/>
              </w:rPr>
            </w:pPr>
            <w:ins w:id="36" w:author="Jeffkins, David" w:date="2017-03-29T20:43:00Z">
              <w:r>
                <w:rPr>
                  <w:sz w:val="22"/>
                  <w:lang w:val="en-GB"/>
                </w:rPr>
                <w:t>R0108</w:t>
              </w:r>
            </w:ins>
          </w:p>
          <w:p w14:paraId="24C6056B" w14:textId="055EA834" w:rsidR="00085375" w:rsidRPr="004259CB" w:rsidRDefault="00085375" w:rsidP="00BA0EEF">
            <w:pPr>
              <w:spacing w:before="120" w:after="120"/>
              <w:rPr>
                <w:sz w:val="22"/>
                <w:lang w:val="en-GB"/>
              </w:rPr>
            </w:pPr>
            <w:del w:id="37" w:author="Jeffkins, David" w:date="2017-03-30T20:14:00Z">
              <w:r w:rsidDel="00903009">
                <w:rPr>
                  <w:sz w:val="22"/>
                  <w:lang w:val="en-GB"/>
                </w:rPr>
                <w:delText>E-108</w:delText>
              </w:r>
            </w:del>
          </w:p>
        </w:tc>
        <w:tc>
          <w:tcPr>
            <w:tcW w:w="6237" w:type="dxa"/>
          </w:tcPr>
          <w:p w14:paraId="5BCA97D6" w14:textId="35F29D3E" w:rsidR="00085375" w:rsidRPr="004259CB" w:rsidRDefault="00085375" w:rsidP="00BA0EEF">
            <w:pPr>
              <w:spacing w:before="120" w:after="120"/>
              <w:rPr>
                <w:sz w:val="22"/>
                <w:lang w:val="en-GB"/>
              </w:rPr>
            </w:pPr>
            <w:r w:rsidRPr="00085375">
              <w:rPr>
                <w:sz w:val="22"/>
                <w:lang w:val="en-GB"/>
              </w:rPr>
              <w:t>The Surface Colours used as Visual Signal</w:t>
            </w:r>
            <w:r>
              <w:rPr>
                <w:sz w:val="22"/>
                <w:lang w:val="en-GB"/>
              </w:rPr>
              <w:t>s</w:t>
            </w:r>
            <w:r w:rsidRPr="00085375">
              <w:rPr>
                <w:sz w:val="22"/>
                <w:lang w:val="en-GB"/>
              </w:rPr>
              <w:t xml:space="preserve"> on Aids to Navigation</w:t>
            </w:r>
          </w:p>
        </w:tc>
      </w:tr>
      <w:tr w:rsidR="00085375" w:rsidRPr="004259CB" w14:paraId="4D6F6D18" w14:textId="77777777" w:rsidTr="004259CB">
        <w:trPr>
          <w:jc w:val="center"/>
        </w:trPr>
        <w:tc>
          <w:tcPr>
            <w:tcW w:w="2526" w:type="dxa"/>
            <w:vMerge/>
          </w:tcPr>
          <w:p w14:paraId="5B18C34D" w14:textId="700AF812" w:rsidR="00085375" w:rsidRPr="004259CB" w:rsidRDefault="00085375" w:rsidP="00BA0EEF">
            <w:pPr>
              <w:spacing w:before="120" w:after="120"/>
              <w:rPr>
                <w:b/>
                <w:sz w:val="22"/>
                <w:lang w:val="en-GB"/>
              </w:rPr>
            </w:pPr>
          </w:p>
        </w:tc>
        <w:tc>
          <w:tcPr>
            <w:tcW w:w="984" w:type="dxa"/>
          </w:tcPr>
          <w:p w14:paraId="6FDBD022" w14:textId="77777777" w:rsidR="006E36FF" w:rsidRDefault="006E36FF" w:rsidP="00BA0EEF">
            <w:pPr>
              <w:spacing w:before="120" w:after="120"/>
              <w:rPr>
                <w:ins w:id="38" w:author="Jeffkins, David" w:date="2017-03-29T20:43:00Z"/>
                <w:sz w:val="22"/>
                <w:lang w:val="en-GB"/>
              </w:rPr>
            </w:pPr>
            <w:ins w:id="39" w:author="Jeffkins, David" w:date="2017-03-29T20:43:00Z">
              <w:r>
                <w:rPr>
                  <w:sz w:val="22"/>
                  <w:lang w:val="en-GB"/>
                </w:rPr>
                <w:t>R0110</w:t>
              </w:r>
            </w:ins>
          </w:p>
          <w:p w14:paraId="60093B8F" w14:textId="3787329C" w:rsidR="00085375" w:rsidRPr="004259CB" w:rsidRDefault="00085375" w:rsidP="00BA0EEF">
            <w:pPr>
              <w:spacing w:before="120" w:after="120"/>
              <w:rPr>
                <w:sz w:val="22"/>
                <w:lang w:val="en-GB"/>
              </w:rPr>
            </w:pPr>
            <w:del w:id="40" w:author="Jeffkins, David" w:date="2017-03-30T20:14:00Z">
              <w:r w:rsidDel="00903009">
                <w:rPr>
                  <w:sz w:val="22"/>
                  <w:lang w:val="en-GB"/>
                </w:rPr>
                <w:delText>E-110</w:delText>
              </w:r>
            </w:del>
          </w:p>
        </w:tc>
        <w:tc>
          <w:tcPr>
            <w:tcW w:w="6237" w:type="dxa"/>
          </w:tcPr>
          <w:p w14:paraId="5D3ECDF1" w14:textId="1566836A" w:rsidR="00085375" w:rsidRPr="004259CB" w:rsidRDefault="00085375" w:rsidP="00BA0EEF">
            <w:pPr>
              <w:spacing w:before="120" w:after="120"/>
              <w:rPr>
                <w:sz w:val="22"/>
                <w:lang w:val="en-GB"/>
              </w:rPr>
            </w:pPr>
            <w:del w:id="41" w:author="Jeffkins, David" w:date="2017-03-29T20:28:00Z">
              <w:r w:rsidRPr="00085375" w:rsidDel="00626989">
                <w:rPr>
                  <w:sz w:val="22"/>
                  <w:lang w:val="en-GB"/>
                </w:rPr>
                <w:delText xml:space="preserve">The </w:delText>
              </w:r>
            </w:del>
            <w:r w:rsidRPr="00085375">
              <w:rPr>
                <w:sz w:val="22"/>
                <w:lang w:val="en-GB"/>
              </w:rPr>
              <w:t>Rhythmic Characters of Lights on Aids to Navigation</w:t>
            </w:r>
          </w:p>
        </w:tc>
      </w:tr>
      <w:tr w:rsidR="00085375" w:rsidRPr="004259CB" w14:paraId="671188FE" w14:textId="77777777" w:rsidTr="004259CB">
        <w:trPr>
          <w:jc w:val="center"/>
        </w:trPr>
        <w:tc>
          <w:tcPr>
            <w:tcW w:w="2526" w:type="dxa"/>
            <w:vMerge/>
          </w:tcPr>
          <w:p w14:paraId="2962481B" w14:textId="5ECCA375" w:rsidR="00085375" w:rsidRPr="004259CB" w:rsidRDefault="00085375" w:rsidP="00BA0EEF">
            <w:pPr>
              <w:spacing w:before="120" w:after="120"/>
              <w:rPr>
                <w:b/>
                <w:sz w:val="22"/>
                <w:lang w:val="en-GB"/>
              </w:rPr>
            </w:pPr>
          </w:p>
        </w:tc>
        <w:tc>
          <w:tcPr>
            <w:tcW w:w="984" w:type="dxa"/>
          </w:tcPr>
          <w:p w14:paraId="3A74F1B3" w14:textId="18CC3501" w:rsidR="00085375" w:rsidRPr="004259CB" w:rsidRDefault="00085375" w:rsidP="00BA0EEF">
            <w:pPr>
              <w:spacing w:before="120" w:after="120"/>
              <w:rPr>
                <w:sz w:val="22"/>
                <w:lang w:val="en-GB"/>
              </w:rPr>
            </w:pPr>
            <w:commentRangeStart w:id="42"/>
            <w:del w:id="43" w:author="Jeffkins, David" w:date="2017-03-30T20:14:00Z">
              <w:r w:rsidDel="00903009">
                <w:rPr>
                  <w:sz w:val="22"/>
                  <w:lang w:val="en-GB"/>
                </w:rPr>
                <w:delText>E-112</w:delText>
              </w:r>
            </w:del>
            <w:commentRangeEnd w:id="42"/>
            <w:r w:rsidR="001B78E6">
              <w:rPr>
                <w:rStyle w:val="CommentReference"/>
              </w:rPr>
              <w:commentReference w:id="42"/>
            </w:r>
          </w:p>
        </w:tc>
        <w:tc>
          <w:tcPr>
            <w:tcW w:w="6237" w:type="dxa"/>
          </w:tcPr>
          <w:p w14:paraId="33693B37" w14:textId="53A829EF" w:rsidR="00085375" w:rsidRPr="004259CB" w:rsidRDefault="00085375" w:rsidP="00BA0EEF">
            <w:pPr>
              <w:spacing w:before="120" w:after="120"/>
              <w:rPr>
                <w:sz w:val="22"/>
                <w:lang w:val="en-GB"/>
              </w:rPr>
            </w:pPr>
            <w:del w:id="44" w:author="Jeffkins, David" w:date="2017-03-30T20:52:00Z">
              <w:r w:rsidDel="001B78E6">
                <w:rPr>
                  <w:sz w:val="22"/>
                  <w:lang w:val="en-GB"/>
                </w:rPr>
                <w:delText>Leading Lights</w:delText>
              </w:r>
            </w:del>
          </w:p>
        </w:tc>
      </w:tr>
      <w:tr w:rsidR="00085375" w:rsidRPr="004259CB" w14:paraId="065A43D9" w14:textId="77777777" w:rsidTr="004259CB">
        <w:trPr>
          <w:jc w:val="center"/>
        </w:trPr>
        <w:tc>
          <w:tcPr>
            <w:tcW w:w="2526" w:type="dxa"/>
            <w:vMerge/>
          </w:tcPr>
          <w:p w14:paraId="26C15436" w14:textId="1A3679AD" w:rsidR="00085375" w:rsidRPr="004259CB" w:rsidRDefault="00085375" w:rsidP="00BA0EEF">
            <w:pPr>
              <w:spacing w:before="120" w:after="120"/>
              <w:rPr>
                <w:b/>
                <w:sz w:val="22"/>
                <w:lang w:val="en-GB"/>
              </w:rPr>
            </w:pPr>
          </w:p>
        </w:tc>
        <w:tc>
          <w:tcPr>
            <w:tcW w:w="984" w:type="dxa"/>
          </w:tcPr>
          <w:p w14:paraId="0A027DB0" w14:textId="4516BBB1" w:rsidR="008C6F00" w:rsidRPr="008C6F00" w:rsidRDefault="008C6F00" w:rsidP="00BA0EEF">
            <w:pPr>
              <w:spacing w:before="120" w:after="120"/>
              <w:rPr>
                <w:ins w:id="45" w:author="Jeffkins, David" w:date="2017-03-30T20:26:00Z"/>
                <w:sz w:val="22"/>
                <w:lang w:val="en-GB"/>
              </w:rPr>
            </w:pPr>
            <w:commentRangeStart w:id="46"/>
            <w:ins w:id="47" w:author="Jeffkins, David" w:date="2017-03-30T20:26:00Z">
              <w:r w:rsidRPr="008C6F00">
                <w:rPr>
                  <w:sz w:val="22"/>
                  <w:lang w:val="en-GB"/>
                </w:rPr>
                <w:t>R0201</w:t>
              </w:r>
            </w:ins>
            <w:commentRangeEnd w:id="46"/>
            <w:ins w:id="48" w:author="Jeffkins, David" w:date="2017-03-30T20:31:00Z">
              <w:r>
                <w:rPr>
                  <w:rStyle w:val="CommentReference"/>
                </w:rPr>
                <w:commentReference w:id="46"/>
              </w:r>
            </w:ins>
          </w:p>
          <w:p w14:paraId="61C87096" w14:textId="1ECC2D09" w:rsidR="00085375" w:rsidRPr="004259CB" w:rsidRDefault="00085375" w:rsidP="00BA0EEF">
            <w:pPr>
              <w:spacing w:before="120" w:after="120"/>
              <w:rPr>
                <w:sz w:val="22"/>
                <w:lang w:val="en-GB"/>
              </w:rPr>
            </w:pPr>
            <w:del w:id="49" w:author="Jeffkins, David" w:date="2017-03-30T20:29:00Z">
              <w:r w:rsidRPr="008C6F00" w:rsidDel="008C6F00">
                <w:rPr>
                  <w:sz w:val="22"/>
                  <w:lang w:val="en-GB"/>
                </w:rPr>
                <w:delText>E-200-1</w:delText>
              </w:r>
            </w:del>
          </w:p>
        </w:tc>
        <w:tc>
          <w:tcPr>
            <w:tcW w:w="6237" w:type="dxa"/>
          </w:tcPr>
          <w:p w14:paraId="61940395" w14:textId="2E819B6F" w:rsidR="00085375" w:rsidRPr="004259CB" w:rsidRDefault="00085375" w:rsidP="008C6F00">
            <w:pPr>
              <w:spacing w:before="120" w:after="120"/>
              <w:rPr>
                <w:sz w:val="22"/>
                <w:lang w:val="en-GB"/>
              </w:rPr>
            </w:pPr>
            <w:r w:rsidRPr="00085375">
              <w:rPr>
                <w:sz w:val="22"/>
                <w:lang w:val="en-GB"/>
              </w:rPr>
              <w:t xml:space="preserve">Marine Signal Lights </w:t>
            </w:r>
            <w:del w:id="50" w:author="Jeffkins, David" w:date="2017-03-30T20:26:00Z">
              <w:r w:rsidRPr="00085375" w:rsidDel="008C6F00">
                <w:rPr>
                  <w:sz w:val="22"/>
                  <w:lang w:val="en-GB"/>
                </w:rPr>
                <w:delText xml:space="preserve">Part 1 </w:delText>
              </w:r>
            </w:del>
            <w:r w:rsidRPr="00085375">
              <w:rPr>
                <w:sz w:val="22"/>
                <w:lang w:val="en-GB"/>
              </w:rPr>
              <w:t>- Colours</w:t>
            </w:r>
          </w:p>
        </w:tc>
      </w:tr>
      <w:tr w:rsidR="001B78E6" w:rsidRPr="004259CB" w14:paraId="6222B8E0" w14:textId="77777777" w:rsidTr="004259CB">
        <w:trPr>
          <w:jc w:val="center"/>
          <w:ins w:id="51" w:author="Jeffkins, David" w:date="2017-03-30T20:54:00Z"/>
        </w:trPr>
        <w:tc>
          <w:tcPr>
            <w:tcW w:w="2526" w:type="dxa"/>
            <w:vMerge/>
          </w:tcPr>
          <w:p w14:paraId="7828F3CF" w14:textId="77777777" w:rsidR="001B78E6" w:rsidRPr="004259CB" w:rsidRDefault="001B78E6" w:rsidP="00BA0EEF">
            <w:pPr>
              <w:spacing w:before="120" w:after="120"/>
              <w:rPr>
                <w:ins w:id="52" w:author="Jeffkins, David" w:date="2017-03-30T20:54:00Z"/>
                <w:b/>
                <w:sz w:val="22"/>
                <w:lang w:val="en-GB"/>
              </w:rPr>
            </w:pPr>
          </w:p>
        </w:tc>
        <w:tc>
          <w:tcPr>
            <w:tcW w:w="984" w:type="dxa"/>
          </w:tcPr>
          <w:p w14:paraId="561E3A7E" w14:textId="58050E99" w:rsidR="001B78E6" w:rsidRDefault="001B78E6" w:rsidP="00BA0EEF">
            <w:pPr>
              <w:spacing w:before="120" w:after="120"/>
              <w:rPr>
                <w:ins w:id="53" w:author="Jeffkins, David" w:date="2017-03-30T20:54:00Z"/>
                <w:sz w:val="22"/>
                <w:lang w:val="en-GB"/>
              </w:rPr>
            </w:pPr>
            <w:commentRangeStart w:id="54"/>
            <w:ins w:id="55" w:author="Jeffkins, David" w:date="2017-03-30T20:54:00Z">
              <w:r>
                <w:rPr>
                  <w:sz w:val="22"/>
                  <w:lang w:val="en-GB"/>
                </w:rPr>
                <w:t>R0106</w:t>
              </w:r>
              <w:commentRangeEnd w:id="54"/>
              <w:r>
                <w:rPr>
                  <w:rStyle w:val="CommentReference"/>
                </w:rPr>
                <w:commentReference w:id="54"/>
              </w:r>
            </w:ins>
          </w:p>
        </w:tc>
        <w:tc>
          <w:tcPr>
            <w:tcW w:w="6237" w:type="dxa"/>
          </w:tcPr>
          <w:p w14:paraId="60B6DBFF" w14:textId="691B5126" w:rsidR="001B78E6" w:rsidRPr="00085375" w:rsidRDefault="001B78E6" w:rsidP="00BA0EEF">
            <w:pPr>
              <w:spacing w:before="120" w:after="120"/>
              <w:rPr>
                <w:ins w:id="56" w:author="Jeffkins, David" w:date="2017-03-30T20:54:00Z"/>
                <w:sz w:val="22"/>
                <w:lang w:val="en-GB"/>
              </w:rPr>
            </w:pPr>
            <w:ins w:id="57" w:author="Jeffkins, David" w:date="2017-03-30T20:54:00Z">
              <w:r w:rsidRPr="00085375">
                <w:rPr>
                  <w:sz w:val="22"/>
                  <w:lang w:val="en-GB"/>
                </w:rPr>
                <w:t xml:space="preserve">The </w:t>
              </w:r>
              <w:r>
                <w:rPr>
                  <w:sz w:val="22"/>
                  <w:lang w:val="en-GB"/>
                </w:rPr>
                <w:t>U</w:t>
              </w:r>
              <w:r w:rsidRPr="00085375">
                <w:rPr>
                  <w:sz w:val="22"/>
                  <w:lang w:val="en-GB"/>
                </w:rPr>
                <w:t xml:space="preserve">se of Retroreflecting Material </w:t>
              </w:r>
              <w:r>
                <w:rPr>
                  <w:sz w:val="22"/>
                  <w:lang w:val="en-GB"/>
                </w:rPr>
                <w:t>o</w:t>
              </w:r>
              <w:r w:rsidRPr="00085375">
                <w:rPr>
                  <w:sz w:val="22"/>
                  <w:lang w:val="en-GB"/>
                </w:rPr>
                <w:t xml:space="preserve">n Aids </w:t>
              </w:r>
              <w:r>
                <w:rPr>
                  <w:sz w:val="22"/>
                  <w:lang w:val="en-GB"/>
                </w:rPr>
                <w:t>t</w:t>
              </w:r>
              <w:r w:rsidRPr="00085375">
                <w:rPr>
                  <w:sz w:val="22"/>
                  <w:lang w:val="en-GB"/>
                </w:rPr>
                <w:t xml:space="preserve">o Navigation Marks Within </w:t>
              </w:r>
              <w:r>
                <w:rPr>
                  <w:sz w:val="22"/>
                  <w:lang w:val="en-GB"/>
                </w:rPr>
                <w:t>t</w:t>
              </w:r>
              <w:r w:rsidRPr="00085375">
                <w:rPr>
                  <w:sz w:val="22"/>
                  <w:lang w:val="en-GB"/>
                </w:rPr>
                <w:t>he IALA Maritime Buoyage System</w:t>
              </w:r>
            </w:ins>
          </w:p>
        </w:tc>
      </w:tr>
      <w:tr w:rsidR="00085375" w:rsidRPr="004259CB" w14:paraId="165EC577" w14:textId="77777777" w:rsidTr="004259CB">
        <w:trPr>
          <w:jc w:val="center"/>
        </w:trPr>
        <w:tc>
          <w:tcPr>
            <w:tcW w:w="2526" w:type="dxa"/>
            <w:vMerge/>
          </w:tcPr>
          <w:p w14:paraId="08B53BE8" w14:textId="77777777" w:rsidR="00085375" w:rsidRPr="004259CB" w:rsidRDefault="00085375" w:rsidP="00BA0EEF">
            <w:pPr>
              <w:spacing w:before="120" w:after="120"/>
              <w:rPr>
                <w:b/>
                <w:sz w:val="22"/>
                <w:lang w:val="en-GB"/>
              </w:rPr>
            </w:pPr>
          </w:p>
        </w:tc>
        <w:tc>
          <w:tcPr>
            <w:tcW w:w="984" w:type="dxa"/>
          </w:tcPr>
          <w:p w14:paraId="36E692A0" w14:textId="77777777" w:rsidR="006E36FF" w:rsidRDefault="006E36FF" w:rsidP="00BA0EEF">
            <w:pPr>
              <w:spacing w:before="120" w:after="120"/>
              <w:rPr>
                <w:ins w:id="58" w:author="Jeffkins, David" w:date="2017-03-29T20:43:00Z"/>
                <w:sz w:val="22"/>
                <w:lang w:val="en-GB"/>
              </w:rPr>
            </w:pPr>
            <w:ins w:id="59" w:author="Jeffkins, David" w:date="2017-03-29T20:43:00Z">
              <w:r>
                <w:rPr>
                  <w:sz w:val="22"/>
                  <w:lang w:val="en-GB"/>
                </w:rPr>
                <w:t>R0104</w:t>
              </w:r>
            </w:ins>
          </w:p>
          <w:p w14:paraId="2BC7ED6D" w14:textId="38297183" w:rsidR="00085375" w:rsidRPr="004259CB" w:rsidRDefault="00085375" w:rsidP="00BA0EEF">
            <w:pPr>
              <w:spacing w:before="120" w:after="120"/>
              <w:rPr>
                <w:sz w:val="22"/>
                <w:lang w:val="en-GB"/>
              </w:rPr>
            </w:pPr>
            <w:del w:id="60" w:author="Jeffkins, David" w:date="2017-03-30T20:16:00Z">
              <w:r w:rsidDel="00903009">
                <w:rPr>
                  <w:sz w:val="22"/>
                  <w:lang w:val="en-GB"/>
                </w:rPr>
                <w:delText>O-104</w:delText>
              </w:r>
            </w:del>
          </w:p>
        </w:tc>
        <w:tc>
          <w:tcPr>
            <w:tcW w:w="6237" w:type="dxa"/>
          </w:tcPr>
          <w:p w14:paraId="2FEC46A4" w14:textId="2BE44FC8" w:rsidR="00085375" w:rsidRPr="004259CB" w:rsidRDefault="00085375" w:rsidP="00BA0EEF">
            <w:pPr>
              <w:spacing w:before="120" w:after="120"/>
              <w:rPr>
                <w:sz w:val="22"/>
                <w:lang w:val="en-GB"/>
              </w:rPr>
            </w:pPr>
            <w:r w:rsidRPr="00085375">
              <w:rPr>
                <w:sz w:val="22"/>
                <w:lang w:val="en-GB"/>
              </w:rPr>
              <w:t>Off Station Signals for Major Floating Aids</w:t>
            </w:r>
          </w:p>
        </w:tc>
      </w:tr>
      <w:tr w:rsidR="008C6F00" w:rsidRPr="004259CB" w14:paraId="22D6FEF1" w14:textId="77777777" w:rsidTr="004259CB">
        <w:trPr>
          <w:jc w:val="center"/>
        </w:trPr>
        <w:tc>
          <w:tcPr>
            <w:tcW w:w="2526" w:type="dxa"/>
            <w:vMerge w:val="restart"/>
          </w:tcPr>
          <w:p w14:paraId="4CCA2F6F" w14:textId="4693E77B" w:rsidR="008C6F00" w:rsidRPr="004259CB" w:rsidRDefault="008C6F00" w:rsidP="00BA0EEF">
            <w:pPr>
              <w:spacing w:before="120" w:after="120"/>
              <w:rPr>
                <w:b/>
                <w:sz w:val="22"/>
                <w:lang w:val="en-GB"/>
              </w:rPr>
            </w:pPr>
            <w:r w:rsidRPr="00085375">
              <w:rPr>
                <w:b/>
                <w:sz w:val="22"/>
                <w:lang w:val="en-GB"/>
              </w:rPr>
              <w:t>Range and Performance</w:t>
            </w:r>
          </w:p>
        </w:tc>
        <w:tc>
          <w:tcPr>
            <w:tcW w:w="984" w:type="dxa"/>
          </w:tcPr>
          <w:p w14:paraId="395DEBB1" w14:textId="5EE66E76" w:rsidR="008C6F00" w:rsidRPr="008C6F00" w:rsidRDefault="008C6F00" w:rsidP="00BA0EEF">
            <w:pPr>
              <w:spacing w:before="120" w:after="120"/>
              <w:rPr>
                <w:ins w:id="61" w:author="Jeffkins, David" w:date="2017-03-30T20:27:00Z"/>
                <w:sz w:val="22"/>
                <w:lang w:val="en-GB"/>
              </w:rPr>
            </w:pPr>
            <w:ins w:id="62" w:author="Jeffkins, David" w:date="2017-03-30T20:27:00Z">
              <w:r w:rsidRPr="008C6F00">
                <w:rPr>
                  <w:sz w:val="22"/>
                  <w:lang w:val="en-GB"/>
                </w:rPr>
                <w:t>R0202</w:t>
              </w:r>
            </w:ins>
          </w:p>
          <w:p w14:paraId="038AA0ED" w14:textId="1FE5D42A" w:rsidR="008C6F00" w:rsidRPr="004259CB" w:rsidRDefault="008C6F00" w:rsidP="00BA0EEF">
            <w:pPr>
              <w:spacing w:before="120" w:after="120"/>
              <w:rPr>
                <w:sz w:val="22"/>
                <w:lang w:val="en-GB"/>
              </w:rPr>
            </w:pPr>
            <w:del w:id="63" w:author="Jeffkins, David" w:date="2017-03-30T20:29:00Z">
              <w:r w:rsidRPr="008C6F00" w:rsidDel="008C6F00">
                <w:rPr>
                  <w:sz w:val="22"/>
                  <w:lang w:val="en-GB"/>
                </w:rPr>
                <w:delText>E-200-2</w:delText>
              </w:r>
            </w:del>
          </w:p>
        </w:tc>
        <w:tc>
          <w:tcPr>
            <w:tcW w:w="6237" w:type="dxa"/>
          </w:tcPr>
          <w:p w14:paraId="784C5147" w14:textId="13FC8F29" w:rsidR="008C6F00" w:rsidRPr="004259CB" w:rsidRDefault="008C6F00" w:rsidP="008C6F00">
            <w:pPr>
              <w:spacing w:before="120" w:after="120"/>
              <w:rPr>
                <w:sz w:val="22"/>
                <w:lang w:val="en-GB"/>
              </w:rPr>
            </w:pPr>
            <w:r w:rsidRPr="00085375">
              <w:rPr>
                <w:sz w:val="22"/>
                <w:lang w:val="en-GB"/>
              </w:rPr>
              <w:t xml:space="preserve">Marine Signal Lights </w:t>
            </w:r>
            <w:del w:id="64" w:author="Jeffkins, David" w:date="2017-03-30T20:27:00Z">
              <w:r w:rsidRPr="00085375" w:rsidDel="008C6F00">
                <w:rPr>
                  <w:sz w:val="22"/>
                  <w:lang w:val="en-GB"/>
                </w:rPr>
                <w:delText>Part 2</w:delText>
              </w:r>
            </w:del>
            <w:r w:rsidRPr="00085375">
              <w:rPr>
                <w:sz w:val="22"/>
                <w:lang w:val="en-GB"/>
              </w:rPr>
              <w:t xml:space="preserve"> - Calculation, Definition and Notation of Luminous Range</w:t>
            </w:r>
          </w:p>
        </w:tc>
      </w:tr>
      <w:tr w:rsidR="008C6F00" w:rsidRPr="004259CB" w14:paraId="13C7C3D3" w14:textId="77777777" w:rsidTr="004259CB">
        <w:trPr>
          <w:jc w:val="center"/>
          <w:ins w:id="65" w:author="Jeffkins, David" w:date="2017-03-30T20:27:00Z"/>
        </w:trPr>
        <w:tc>
          <w:tcPr>
            <w:tcW w:w="2526" w:type="dxa"/>
            <w:vMerge/>
          </w:tcPr>
          <w:p w14:paraId="230B638E" w14:textId="77777777" w:rsidR="008C6F00" w:rsidRPr="00085375" w:rsidRDefault="008C6F00" w:rsidP="00BA0EEF">
            <w:pPr>
              <w:spacing w:before="120" w:after="120"/>
              <w:rPr>
                <w:ins w:id="66" w:author="Jeffkins, David" w:date="2017-03-30T20:27:00Z"/>
                <w:b/>
                <w:sz w:val="22"/>
                <w:lang w:val="en-GB"/>
              </w:rPr>
            </w:pPr>
          </w:p>
        </w:tc>
        <w:tc>
          <w:tcPr>
            <w:tcW w:w="984" w:type="dxa"/>
          </w:tcPr>
          <w:p w14:paraId="06F70240" w14:textId="336C0217" w:rsidR="008C6F00" w:rsidRDefault="008C6F00" w:rsidP="00BA0EEF">
            <w:pPr>
              <w:spacing w:before="120" w:after="120"/>
              <w:rPr>
                <w:ins w:id="67" w:author="Jeffkins, David" w:date="2017-03-30T20:27:00Z"/>
                <w:sz w:val="22"/>
                <w:highlight w:val="yellow"/>
                <w:lang w:val="en-GB"/>
              </w:rPr>
            </w:pPr>
            <w:ins w:id="68" w:author="Jeffkins, David" w:date="2017-03-30T20:28:00Z">
              <w:r w:rsidRPr="008C6F00">
                <w:rPr>
                  <w:sz w:val="22"/>
                  <w:lang w:val="en-GB"/>
                </w:rPr>
                <w:t>R0203</w:t>
              </w:r>
            </w:ins>
          </w:p>
        </w:tc>
        <w:tc>
          <w:tcPr>
            <w:tcW w:w="6237" w:type="dxa"/>
          </w:tcPr>
          <w:p w14:paraId="4D1E058D" w14:textId="0394CA7F" w:rsidR="008C6F00" w:rsidRPr="00085375" w:rsidRDefault="008C6F00" w:rsidP="008C6F00">
            <w:pPr>
              <w:spacing w:before="120" w:after="120"/>
              <w:rPr>
                <w:ins w:id="69" w:author="Jeffkins, David" w:date="2017-03-30T20:27:00Z"/>
                <w:sz w:val="22"/>
                <w:lang w:val="en-GB"/>
              </w:rPr>
            </w:pPr>
            <w:ins w:id="70" w:author="Jeffkins, David" w:date="2017-03-30T20:27:00Z">
              <w:r>
                <w:rPr>
                  <w:sz w:val="22"/>
                  <w:lang w:val="en-GB"/>
                </w:rPr>
                <w:t>Marine Signal Lights – Terms of Measurement</w:t>
              </w:r>
            </w:ins>
          </w:p>
        </w:tc>
      </w:tr>
      <w:tr w:rsidR="008C6F00" w:rsidRPr="004259CB" w14:paraId="7F31648B" w14:textId="77777777" w:rsidTr="004259CB">
        <w:trPr>
          <w:jc w:val="center"/>
          <w:ins w:id="71" w:author="Jeffkins, David" w:date="2017-03-30T20:27:00Z"/>
        </w:trPr>
        <w:tc>
          <w:tcPr>
            <w:tcW w:w="2526" w:type="dxa"/>
            <w:vMerge/>
          </w:tcPr>
          <w:p w14:paraId="5A72AD0A" w14:textId="77777777" w:rsidR="008C6F00" w:rsidRPr="00085375" w:rsidRDefault="008C6F00" w:rsidP="00BA0EEF">
            <w:pPr>
              <w:spacing w:before="120" w:after="120"/>
              <w:rPr>
                <w:ins w:id="72" w:author="Jeffkins, David" w:date="2017-03-30T20:27:00Z"/>
                <w:b/>
                <w:sz w:val="22"/>
                <w:lang w:val="en-GB"/>
              </w:rPr>
            </w:pPr>
          </w:p>
        </w:tc>
        <w:tc>
          <w:tcPr>
            <w:tcW w:w="984" w:type="dxa"/>
          </w:tcPr>
          <w:p w14:paraId="7C6549FF" w14:textId="7253CE97" w:rsidR="008C6F00" w:rsidRDefault="008C6F00" w:rsidP="00BA0EEF">
            <w:pPr>
              <w:spacing w:before="120" w:after="120"/>
              <w:rPr>
                <w:ins w:id="73" w:author="Jeffkins, David" w:date="2017-03-30T20:27:00Z"/>
                <w:sz w:val="22"/>
                <w:highlight w:val="yellow"/>
                <w:lang w:val="en-GB"/>
              </w:rPr>
            </w:pPr>
            <w:ins w:id="74" w:author="Jeffkins, David" w:date="2017-03-30T20:28:00Z">
              <w:r w:rsidRPr="008C6F00">
                <w:rPr>
                  <w:sz w:val="22"/>
                  <w:lang w:val="en-GB"/>
                </w:rPr>
                <w:t>R0204</w:t>
              </w:r>
            </w:ins>
          </w:p>
        </w:tc>
        <w:tc>
          <w:tcPr>
            <w:tcW w:w="6237" w:type="dxa"/>
          </w:tcPr>
          <w:p w14:paraId="54D4B505" w14:textId="74CB1102" w:rsidR="008C6F00" w:rsidRPr="00085375" w:rsidRDefault="008C6F00" w:rsidP="008C6F00">
            <w:pPr>
              <w:spacing w:before="120" w:after="120"/>
              <w:rPr>
                <w:ins w:id="75" w:author="Jeffkins, David" w:date="2017-03-30T20:27:00Z"/>
                <w:sz w:val="22"/>
                <w:lang w:val="en-GB"/>
              </w:rPr>
            </w:pPr>
            <w:ins w:id="76" w:author="Jeffkins, David" w:date="2017-03-30T20:28:00Z">
              <w:r>
                <w:rPr>
                  <w:sz w:val="22"/>
                  <w:lang w:val="en-GB"/>
                </w:rPr>
                <w:t>Marine Signal Lights – Determination and Calculation of Effective Intensity</w:t>
              </w:r>
            </w:ins>
          </w:p>
        </w:tc>
      </w:tr>
      <w:tr w:rsidR="002A5E54" w:rsidRPr="004259CB" w14:paraId="65E7BBBB" w14:textId="77777777" w:rsidTr="004259CB">
        <w:trPr>
          <w:jc w:val="center"/>
          <w:ins w:id="77" w:author="Jeffkins, David" w:date="2017-03-29T23:15:00Z"/>
        </w:trPr>
        <w:tc>
          <w:tcPr>
            <w:tcW w:w="2526" w:type="dxa"/>
          </w:tcPr>
          <w:p w14:paraId="46447431" w14:textId="0FEB10C6" w:rsidR="002A5E54" w:rsidRPr="00085375" w:rsidRDefault="002A5E54" w:rsidP="002A5E54">
            <w:pPr>
              <w:spacing w:before="120" w:after="120"/>
              <w:rPr>
                <w:ins w:id="78" w:author="Jeffkins, David" w:date="2017-03-29T23:15:00Z"/>
                <w:b/>
                <w:sz w:val="22"/>
                <w:lang w:val="en-GB"/>
              </w:rPr>
            </w:pPr>
            <w:ins w:id="79" w:author="Jeffkins, David" w:date="2017-03-29T23:15:00Z">
              <w:r>
                <w:rPr>
                  <w:b/>
                  <w:sz w:val="22"/>
                  <w:lang w:val="en-GB"/>
                </w:rPr>
                <w:t>Environment, Sustainability &amp; Legacy</w:t>
              </w:r>
            </w:ins>
          </w:p>
        </w:tc>
        <w:tc>
          <w:tcPr>
            <w:tcW w:w="984" w:type="dxa"/>
          </w:tcPr>
          <w:p w14:paraId="4B2A54E4" w14:textId="1BBA19C2" w:rsidR="002A5E54" w:rsidRPr="002A5E54" w:rsidRDefault="00BE2E15" w:rsidP="002A5E54">
            <w:pPr>
              <w:spacing w:before="120" w:after="120"/>
              <w:rPr>
                <w:ins w:id="80" w:author="Jeffkins, David" w:date="2017-03-29T23:15:00Z"/>
                <w:sz w:val="22"/>
                <w:highlight w:val="yellow"/>
                <w:lang w:val="en-GB"/>
              </w:rPr>
            </w:pPr>
            <w:ins w:id="81" w:author="Jeffkins, David" w:date="2017-03-29T23:16:00Z">
              <w:r>
                <w:rPr>
                  <w:sz w:val="22"/>
                  <w:lang w:val="en-GB"/>
                </w:rPr>
                <w:t>R100?</w:t>
              </w:r>
            </w:ins>
          </w:p>
        </w:tc>
        <w:tc>
          <w:tcPr>
            <w:tcW w:w="6237" w:type="dxa"/>
          </w:tcPr>
          <w:p w14:paraId="3207878B" w14:textId="1BBCD16E" w:rsidR="002A5E54" w:rsidRPr="00085375" w:rsidRDefault="002A5E54" w:rsidP="002A5E54">
            <w:pPr>
              <w:spacing w:before="120" w:after="120"/>
              <w:rPr>
                <w:ins w:id="82" w:author="Jeffkins, David" w:date="2017-03-29T23:15:00Z"/>
                <w:sz w:val="22"/>
                <w:lang w:val="en-GB"/>
              </w:rPr>
            </w:pPr>
            <w:ins w:id="83" w:author="Jeffkins, David" w:date="2017-03-29T23:16:00Z">
              <w:r>
                <w:rPr>
                  <w:sz w:val="22"/>
                  <w:lang w:val="en-GB"/>
                </w:rPr>
                <w:t>Environmental Management in the provision of marine Aids to Navigation</w:t>
              </w:r>
            </w:ins>
          </w:p>
        </w:tc>
      </w:tr>
    </w:tbl>
    <w:p w14:paraId="05EE7EB0" w14:textId="77777777" w:rsidR="004259CB" w:rsidRPr="004259CB" w:rsidRDefault="004259CB" w:rsidP="004259CB">
      <w:pPr>
        <w:rPr>
          <w:lang w:val="en-GB"/>
        </w:rPr>
      </w:pPr>
      <w:bookmarkStart w:id="84" w:name="_Toc432687601"/>
      <w:bookmarkEnd w:id="84"/>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3900E0">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32397F63" w14:textId="77777777" w:rsidTr="00BE2E15">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085375" w:rsidRPr="004259CB" w14:paraId="32C32897" w14:textId="77777777" w:rsidTr="00BE2E15">
        <w:trPr>
          <w:jc w:val="center"/>
        </w:trPr>
        <w:tc>
          <w:tcPr>
            <w:tcW w:w="2526" w:type="dxa"/>
          </w:tcPr>
          <w:p w14:paraId="6B2F0F4B" w14:textId="2B8BD3A3" w:rsidR="00085375" w:rsidRPr="004259CB" w:rsidRDefault="00085375" w:rsidP="00BA0EEF">
            <w:pPr>
              <w:spacing w:before="120" w:after="120"/>
              <w:rPr>
                <w:b/>
                <w:sz w:val="22"/>
                <w:lang w:val="en-GB"/>
              </w:rPr>
            </w:pPr>
            <w:r>
              <w:rPr>
                <w:b/>
                <w:sz w:val="22"/>
                <w:lang w:val="en-GB"/>
              </w:rPr>
              <w:t>Visual Aids to Navigation</w:t>
            </w:r>
          </w:p>
        </w:tc>
        <w:tc>
          <w:tcPr>
            <w:tcW w:w="984" w:type="dxa"/>
          </w:tcPr>
          <w:p w14:paraId="076A98C6" w14:textId="003FC954" w:rsidR="00085375" w:rsidRPr="004259CB" w:rsidRDefault="00085375" w:rsidP="00BA0EEF">
            <w:pPr>
              <w:spacing w:before="120" w:after="120"/>
              <w:rPr>
                <w:sz w:val="22"/>
                <w:lang w:val="en-GB"/>
              </w:rPr>
            </w:pPr>
            <w:del w:id="85" w:author="Jeffkins, David" w:date="2017-03-30T20:16:00Z">
              <w:r w:rsidDel="00903009">
                <w:rPr>
                  <w:sz w:val="22"/>
                  <w:lang w:val="en-GB"/>
                </w:rPr>
                <w:delText>E-106</w:delText>
              </w:r>
            </w:del>
          </w:p>
        </w:tc>
        <w:tc>
          <w:tcPr>
            <w:tcW w:w="6237" w:type="dxa"/>
          </w:tcPr>
          <w:p w14:paraId="1F73A665" w14:textId="44A3A3BD" w:rsidR="00085375" w:rsidRPr="004259CB" w:rsidRDefault="00085375" w:rsidP="001B78E6">
            <w:pPr>
              <w:spacing w:before="120" w:after="120"/>
              <w:rPr>
                <w:sz w:val="22"/>
                <w:lang w:val="en-GB"/>
              </w:rPr>
            </w:pPr>
            <w:del w:id="86" w:author="Jeffkins, David" w:date="2017-03-30T20:58:00Z">
              <w:r w:rsidRPr="00085375" w:rsidDel="001B78E6">
                <w:rPr>
                  <w:sz w:val="22"/>
                  <w:lang w:val="en-GB"/>
                </w:rPr>
                <w:delText xml:space="preserve">The </w:delText>
              </w:r>
              <w:r w:rsidR="00BE2E15" w:rsidDel="001B78E6">
                <w:rPr>
                  <w:sz w:val="22"/>
                  <w:lang w:val="en-GB"/>
                </w:rPr>
                <w:delText>U</w:delText>
              </w:r>
              <w:r w:rsidRPr="00085375" w:rsidDel="001B78E6">
                <w:rPr>
                  <w:sz w:val="22"/>
                  <w:lang w:val="en-GB"/>
                </w:rPr>
                <w:delText xml:space="preserve">se of Retroreflecting Material </w:delText>
              </w:r>
            </w:del>
            <w:del w:id="87" w:author="Jeffkins, David" w:date="2017-03-29T20:29:00Z">
              <w:r w:rsidRPr="00085375" w:rsidDel="00626989">
                <w:rPr>
                  <w:sz w:val="22"/>
                  <w:lang w:val="en-GB"/>
                </w:rPr>
                <w:delText>O</w:delText>
              </w:r>
            </w:del>
            <w:del w:id="88" w:author="Jeffkins, David" w:date="2017-03-30T20:58:00Z">
              <w:r w:rsidRPr="00085375" w:rsidDel="001B78E6">
                <w:rPr>
                  <w:sz w:val="22"/>
                  <w:lang w:val="en-GB"/>
                </w:rPr>
                <w:delText xml:space="preserve">n Aids </w:delText>
              </w:r>
            </w:del>
            <w:del w:id="89" w:author="Jeffkins, David" w:date="2017-03-30T19:32:00Z">
              <w:r w:rsidRPr="00085375" w:rsidDel="00BE2E15">
                <w:rPr>
                  <w:sz w:val="22"/>
                  <w:lang w:val="en-GB"/>
                </w:rPr>
                <w:delText>T</w:delText>
              </w:r>
            </w:del>
            <w:del w:id="90" w:author="Jeffkins, David" w:date="2017-03-30T20:58:00Z">
              <w:r w:rsidRPr="00085375" w:rsidDel="001B78E6">
                <w:rPr>
                  <w:sz w:val="22"/>
                  <w:lang w:val="en-GB"/>
                </w:rPr>
                <w:delText xml:space="preserve">o Navigation Marks </w:delText>
              </w:r>
              <w:r w:rsidRPr="00085375" w:rsidDel="001B78E6">
                <w:rPr>
                  <w:sz w:val="22"/>
                  <w:lang w:val="en-GB"/>
                </w:rPr>
                <w:lastRenderedPageBreak/>
                <w:delText xml:space="preserve">Within </w:delText>
              </w:r>
            </w:del>
            <w:del w:id="91" w:author="Jeffkins, David" w:date="2017-03-29T20:29:00Z">
              <w:r w:rsidRPr="00085375" w:rsidDel="00626989">
                <w:rPr>
                  <w:sz w:val="22"/>
                  <w:lang w:val="en-GB"/>
                </w:rPr>
                <w:delText>T</w:delText>
              </w:r>
            </w:del>
            <w:del w:id="92" w:author="Jeffkins, David" w:date="2017-03-30T20:58:00Z">
              <w:r w:rsidRPr="00085375" w:rsidDel="001B78E6">
                <w:rPr>
                  <w:sz w:val="22"/>
                  <w:lang w:val="en-GB"/>
                </w:rPr>
                <w:delText>he IALA Maritime Buoyage System</w:delText>
              </w:r>
            </w:del>
          </w:p>
        </w:tc>
      </w:tr>
      <w:tr w:rsidR="00D75F79" w:rsidRPr="004259CB" w14:paraId="67478C7F" w14:textId="77777777" w:rsidTr="00BE2E15">
        <w:trPr>
          <w:jc w:val="center"/>
        </w:trPr>
        <w:tc>
          <w:tcPr>
            <w:tcW w:w="2526" w:type="dxa"/>
            <w:vMerge w:val="restart"/>
          </w:tcPr>
          <w:p w14:paraId="3F23C593" w14:textId="5902D4D4" w:rsidR="00D75F79" w:rsidRPr="004259CB" w:rsidRDefault="00D75F79" w:rsidP="00BA0EEF">
            <w:pPr>
              <w:spacing w:before="120" w:after="120"/>
              <w:rPr>
                <w:b/>
                <w:sz w:val="22"/>
                <w:lang w:val="en-GB"/>
              </w:rPr>
            </w:pPr>
            <w:r w:rsidRPr="00085375">
              <w:rPr>
                <w:b/>
                <w:sz w:val="22"/>
                <w:lang w:val="en-GB"/>
              </w:rPr>
              <w:lastRenderedPageBreak/>
              <w:t>Range and Performance</w:t>
            </w:r>
          </w:p>
        </w:tc>
        <w:tc>
          <w:tcPr>
            <w:tcW w:w="984" w:type="dxa"/>
          </w:tcPr>
          <w:p w14:paraId="5A5F7DEE" w14:textId="1C235169" w:rsidR="00D75F79" w:rsidRPr="008C6F00" w:rsidRDefault="00D75F79" w:rsidP="00BA0EEF">
            <w:pPr>
              <w:spacing w:before="120" w:after="120"/>
              <w:rPr>
                <w:sz w:val="22"/>
                <w:lang w:val="en-GB"/>
              </w:rPr>
            </w:pPr>
            <w:del w:id="93" w:author="Jeffkins, David" w:date="2017-03-30T20:29:00Z">
              <w:r w:rsidRPr="008C6F00" w:rsidDel="008C6F00">
                <w:rPr>
                  <w:sz w:val="22"/>
                  <w:lang w:val="en-GB"/>
                </w:rPr>
                <w:delText>E-200-0</w:delText>
              </w:r>
            </w:del>
          </w:p>
        </w:tc>
        <w:tc>
          <w:tcPr>
            <w:tcW w:w="6237" w:type="dxa"/>
          </w:tcPr>
          <w:p w14:paraId="1C6EF206" w14:textId="12D54E23" w:rsidR="00D75F79" w:rsidRPr="004259CB" w:rsidRDefault="00D75F79" w:rsidP="00BA0EEF">
            <w:pPr>
              <w:spacing w:before="120" w:after="120"/>
              <w:rPr>
                <w:sz w:val="22"/>
                <w:lang w:val="en-GB"/>
              </w:rPr>
            </w:pPr>
            <w:del w:id="94" w:author="Jeffkins, David" w:date="2017-03-30T20:29:00Z">
              <w:r w:rsidRPr="00085375" w:rsidDel="008C6F00">
                <w:rPr>
                  <w:sz w:val="22"/>
                  <w:lang w:val="en-GB"/>
                </w:rPr>
                <w:delText>Marine Signal Lights Part 0 - Overview</w:delText>
              </w:r>
            </w:del>
          </w:p>
        </w:tc>
      </w:tr>
      <w:tr w:rsidR="00D75F79" w:rsidRPr="004259CB" w14:paraId="39A8871E" w14:textId="77777777" w:rsidTr="00BE2E15">
        <w:trPr>
          <w:jc w:val="center"/>
        </w:trPr>
        <w:tc>
          <w:tcPr>
            <w:tcW w:w="2526" w:type="dxa"/>
            <w:vMerge/>
          </w:tcPr>
          <w:p w14:paraId="4ED2A865" w14:textId="77777777" w:rsidR="00D75F79" w:rsidRPr="004259CB" w:rsidRDefault="00D75F79" w:rsidP="00BA0EEF">
            <w:pPr>
              <w:spacing w:before="120" w:after="120"/>
              <w:rPr>
                <w:b/>
                <w:sz w:val="22"/>
                <w:lang w:val="en-GB"/>
              </w:rPr>
            </w:pPr>
          </w:p>
        </w:tc>
        <w:tc>
          <w:tcPr>
            <w:tcW w:w="984" w:type="dxa"/>
          </w:tcPr>
          <w:p w14:paraId="02930E80" w14:textId="5551757F" w:rsidR="00D75F79" w:rsidRPr="008C6F00" w:rsidRDefault="00D75F79" w:rsidP="00BA0EEF">
            <w:pPr>
              <w:spacing w:before="120" w:after="120"/>
              <w:rPr>
                <w:sz w:val="22"/>
                <w:lang w:val="en-GB"/>
              </w:rPr>
            </w:pPr>
            <w:del w:id="95" w:author="Jeffkins, David" w:date="2017-03-30T20:30:00Z">
              <w:r w:rsidRPr="008C6F00" w:rsidDel="008C6F00">
                <w:rPr>
                  <w:sz w:val="22"/>
                  <w:lang w:val="en-GB"/>
                </w:rPr>
                <w:delText>E-200-3</w:delText>
              </w:r>
            </w:del>
          </w:p>
        </w:tc>
        <w:tc>
          <w:tcPr>
            <w:tcW w:w="6237" w:type="dxa"/>
          </w:tcPr>
          <w:p w14:paraId="5E9FF5E0" w14:textId="473848E6" w:rsidR="00D75F79" w:rsidRPr="004259CB" w:rsidRDefault="00D75F79" w:rsidP="00BA0EEF">
            <w:pPr>
              <w:spacing w:before="120" w:after="120"/>
              <w:rPr>
                <w:sz w:val="22"/>
                <w:lang w:val="en-GB"/>
              </w:rPr>
            </w:pPr>
            <w:del w:id="96" w:author="Jeffkins, David" w:date="2017-03-30T20:30:00Z">
              <w:r w:rsidRPr="00085375" w:rsidDel="008C6F00">
                <w:rPr>
                  <w:sz w:val="22"/>
                  <w:lang w:val="en-GB"/>
                </w:rPr>
                <w:delText>Marine Signal Lights Part 3 - Measurement</w:delText>
              </w:r>
            </w:del>
          </w:p>
        </w:tc>
      </w:tr>
      <w:tr w:rsidR="00D75F79" w:rsidRPr="004259CB" w14:paraId="00D0FC53" w14:textId="77777777" w:rsidTr="00BE2E15">
        <w:trPr>
          <w:jc w:val="center"/>
        </w:trPr>
        <w:tc>
          <w:tcPr>
            <w:tcW w:w="2526" w:type="dxa"/>
            <w:vMerge/>
          </w:tcPr>
          <w:p w14:paraId="1154543B" w14:textId="77777777" w:rsidR="00D75F79" w:rsidRPr="004259CB" w:rsidRDefault="00D75F79" w:rsidP="00BA0EEF">
            <w:pPr>
              <w:spacing w:before="120" w:after="120"/>
              <w:rPr>
                <w:b/>
                <w:sz w:val="22"/>
                <w:lang w:val="en-GB"/>
              </w:rPr>
            </w:pPr>
          </w:p>
        </w:tc>
        <w:tc>
          <w:tcPr>
            <w:tcW w:w="984" w:type="dxa"/>
          </w:tcPr>
          <w:p w14:paraId="6B30161A" w14:textId="1E79EBDD" w:rsidR="00D75F79" w:rsidRPr="008C6F00" w:rsidRDefault="00D75F79" w:rsidP="00BA0EEF">
            <w:pPr>
              <w:spacing w:before="120" w:after="120"/>
              <w:rPr>
                <w:sz w:val="22"/>
                <w:lang w:val="en-GB"/>
              </w:rPr>
            </w:pPr>
            <w:del w:id="97" w:author="Jeffkins, David" w:date="2017-03-30T20:30:00Z">
              <w:r w:rsidRPr="008C6F00" w:rsidDel="008C6F00">
                <w:rPr>
                  <w:sz w:val="22"/>
                  <w:lang w:val="en-GB"/>
                </w:rPr>
                <w:delText>E-200-4</w:delText>
              </w:r>
            </w:del>
          </w:p>
        </w:tc>
        <w:tc>
          <w:tcPr>
            <w:tcW w:w="6237" w:type="dxa"/>
          </w:tcPr>
          <w:p w14:paraId="2ECCC5E7" w14:textId="31157017" w:rsidR="00D75F79" w:rsidRPr="004259CB" w:rsidRDefault="00D75F79" w:rsidP="00BA0EEF">
            <w:pPr>
              <w:spacing w:before="120" w:after="120"/>
              <w:rPr>
                <w:sz w:val="22"/>
                <w:lang w:val="en-GB"/>
              </w:rPr>
            </w:pPr>
            <w:del w:id="98" w:author="Jeffkins, David" w:date="2017-03-30T20:30:00Z">
              <w:r w:rsidRPr="00085375" w:rsidDel="008C6F00">
                <w:rPr>
                  <w:sz w:val="22"/>
                  <w:lang w:val="en-GB"/>
                </w:rPr>
                <w:delText>Marine Signal Lights Part 4 - Determination and Calculation of Effective Intensity</w:delText>
              </w:r>
            </w:del>
          </w:p>
        </w:tc>
      </w:tr>
      <w:tr w:rsidR="00D75F79" w:rsidRPr="004259CB" w14:paraId="29C0598B" w14:textId="77777777" w:rsidTr="00BE2E15">
        <w:trPr>
          <w:jc w:val="center"/>
        </w:trPr>
        <w:tc>
          <w:tcPr>
            <w:tcW w:w="2526" w:type="dxa"/>
            <w:vMerge/>
          </w:tcPr>
          <w:p w14:paraId="442EA80A" w14:textId="77777777" w:rsidR="00D75F79" w:rsidRPr="004259CB" w:rsidRDefault="00D75F79" w:rsidP="00BA0EEF">
            <w:pPr>
              <w:spacing w:before="120" w:after="120"/>
              <w:rPr>
                <w:b/>
                <w:sz w:val="22"/>
                <w:lang w:val="en-GB"/>
              </w:rPr>
            </w:pPr>
          </w:p>
        </w:tc>
        <w:tc>
          <w:tcPr>
            <w:tcW w:w="984" w:type="dxa"/>
          </w:tcPr>
          <w:p w14:paraId="4CF16F68" w14:textId="0E244DF8" w:rsidR="00D75F79" w:rsidRPr="008C6F00" w:rsidRDefault="00D75F79" w:rsidP="00BA0EEF">
            <w:pPr>
              <w:spacing w:before="120" w:after="120"/>
              <w:rPr>
                <w:sz w:val="22"/>
                <w:lang w:val="en-GB"/>
              </w:rPr>
            </w:pPr>
            <w:del w:id="99" w:author="Jeffkins, David" w:date="2017-03-30T20:30:00Z">
              <w:r w:rsidRPr="008C6F00" w:rsidDel="008C6F00">
                <w:rPr>
                  <w:sz w:val="22"/>
                  <w:lang w:val="en-GB"/>
                </w:rPr>
                <w:delText>E-200-5</w:delText>
              </w:r>
            </w:del>
          </w:p>
        </w:tc>
        <w:tc>
          <w:tcPr>
            <w:tcW w:w="6237" w:type="dxa"/>
          </w:tcPr>
          <w:p w14:paraId="654BD893" w14:textId="465A3807" w:rsidR="00D75F79" w:rsidRPr="004259CB" w:rsidRDefault="00D75F79" w:rsidP="00BA0EEF">
            <w:pPr>
              <w:spacing w:before="120" w:after="120"/>
              <w:rPr>
                <w:sz w:val="22"/>
                <w:lang w:val="en-GB"/>
              </w:rPr>
            </w:pPr>
            <w:del w:id="100" w:author="Jeffkins, David" w:date="2017-03-30T20:30:00Z">
              <w:r w:rsidRPr="00085375" w:rsidDel="008C6F00">
                <w:rPr>
                  <w:sz w:val="22"/>
                  <w:lang w:val="en-GB"/>
                </w:rPr>
                <w:delText>Marine Signal Lights Part 5 - Estimation of the Performance of Optical Apparatus</w:delText>
              </w:r>
            </w:del>
          </w:p>
        </w:tc>
      </w:tr>
      <w:tr w:rsidR="00D75F79" w:rsidRPr="004259CB" w14:paraId="5EC60D97" w14:textId="77777777" w:rsidTr="00BE2E15">
        <w:trPr>
          <w:jc w:val="center"/>
        </w:trPr>
        <w:tc>
          <w:tcPr>
            <w:tcW w:w="2526" w:type="dxa"/>
            <w:vMerge/>
          </w:tcPr>
          <w:p w14:paraId="6BADD63B" w14:textId="77777777" w:rsidR="00D75F79" w:rsidRPr="004259CB" w:rsidRDefault="00D75F79" w:rsidP="00BA0EEF">
            <w:pPr>
              <w:spacing w:before="120" w:after="120"/>
              <w:rPr>
                <w:b/>
                <w:sz w:val="22"/>
                <w:lang w:val="en-GB"/>
              </w:rPr>
            </w:pPr>
          </w:p>
        </w:tc>
        <w:tc>
          <w:tcPr>
            <w:tcW w:w="984" w:type="dxa"/>
          </w:tcPr>
          <w:p w14:paraId="5CABA69A" w14:textId="77777777" w:rsidR="004D2DB4" w:rsidRDefault="004D2DB4" w:rsidP="00BA0EEF">
            <w:pPr>
              <w:spacing w:before="120" w:after="120"/>
              <w:rPr>
                <w:ins w:id="101" w:author="Jeffkins, David" w:date="2017-03-29T20:31:00Z"/>
                <w:sz w:val="22"/>
                <w:lang w:val="en-GB"/>
              </w:rPr>
            </w:pPr>
            <w:ins w:id="102" w:author="Jeffkins, David" w:date="2017-03-29T20:31:00Z">
              <w:r>
                <w:rPr>
                  <w:sz w:val="22"/>
                  <w:lang w:val="en-GB"/>
                </w:rPr>
                <w:t>R0109</w:t>
              </w:r>
            </w:ins>
          </w:p>
          <w:p w14:paraId="070081DC" w14:textId="70EB7145" w:rsidR="00D75F79" w:rsidRDefault="00D75F79" w:rsidP="00BA0EEF">
            <w:pPr>
              <w:spacing w:before="120" w:after="120"/>
              <w:rPr>
                <w:sz w:val="22"/>
                <w:lang w:val="en-GB"/>
              </w:rPr>
            </w:pPr>
            <w:del w:id="103" w:author="Jeffkins, David" w:date="2017-03-30T20:16:00Z">
              <w:r w:rsidDel="00903009">
                <w:rPr>
                  <w:sz w:val="22"/>
                  <w:lang w:val="en-GB"/>
                </w:rPr>
                <w:delText>E-109</w:delText>
              </w:r>
            </w:del>
          </w:p>
        </w:tc>
        <w:tc>
          <w:tcPr>
            <w:tcW w:w="6237" w:type="dxa"/>
          </w:tcPr>
          <w:p w14:paraId="3982821B" w14:textId="40A83FDC" w:rsidR="00D75F79" w:rsidRPr="00085375" w:rsidRDefault="00D75F79" w:rsidP="00BA0EEF">
            <w:pPr>
              <w:spacing w:before="120" w:after="120"/>
              <w:rPr>
                <w:sz w:val="22"/>
                <w:lang w:val="en-GB"/>
              </w:rPr>
            </w:pPr>
            <w:r w:rsidRPr="00D75F79">
              <w:rPr>
                <w:sz w:val="22"/>
                <w:lang w:val="en-GB"/>
              </w:rPr>
              <w:t xml:space="preserve">The Calculation </w:t>
            </w:r>
            <w:ins w:id="104" w:author="Jeffkins, David" w:date="2017-03-29T20:29:00Z">
              <w:r w:rsidR="00626989">
                <w:rPr>
                  <w:sz w:val="22"/>
                  <w:lang w:val="en-GB"/>
                </w:rPr>
                <w:t>o</w:t>
              </w:r>
            </w:ins>
            <w:del w:id="105" w:author="Jeffkins, David" w:date="2017-03-29T20:29:00Z">
              <w:r w:rsidRPr="00D75F79" w:rsidDel="00626989">
                <w:rPr>
                  <w:sz w:val="22"/>
                  <w:lang w:val="en-GB"/>
                </w:rPr>
                <w:delText>O</w:delText>
              </w:r>
            </w:del>
            <w:r w:rsidRPr="00D75F79">
              <w:rPr>
                <w:sz w:val="22"/>
                <w:lang w:val="en-GB"/>
              </w:rPr>
              <w:t xml:space="preserve">f </w:t>
            </w:r>
            <w:ins w:id="106" w:author="Jeffkins, David" w:date="2017-03-29T20:29:00Z">
              <w:r w:rsidR="00626989">
                <w:rPr>
                  <w:sz w:val="22"/>
                  <w:lang w:val="en-GB"/>
                </w:rPr>
                <w:t>t</w:t>
              </w:r>
            </w:ins>
            <w:del w:id="107" w:author="Jeffkins, David" w:date="2017-03-29T20:29:00Z">
              <w:r w:rsidRPr="00D75F79" w:rsidDel="00626989">
                <w:rPr>
                  <w:sz w:val="22"/>
                  <w:lang w:val="en-GB"/>
                </w:rPr>
                <w:delText>T</w:delText>
              </w:r>
            </w:del>
            <w:r w:rsidRPr="00D75F79">
              <w:rPr>
                <w:sz w:val="22"/>
                <w:lang w:val="en-GB"/>
              </w:rPr>
              <w:t xml:space="preserve">he Range </w:t>
            </w:r>
            <w:ins w:id="108" w:author="Jeffkins, David" w:date="2017-03-29T20:29:00Z">
              <w:r w:rsidR="00626989">
                <w:rPr>
                  <w:sz w:val="22"/>
                  <w:lang w:val="en-GB"/>
                </w:rPr>
                <w:t>o</w:t>
              </w:r>
            </w:ins>
            <w:del w:id="109" w:author="Jeffkins, David" w:date="2017-03-29T20:29:00Z">
              <w:r w:rsidRPr="00D75F79" w:rsidDel="00626989">
                <w:rPr>
                  <w:sz w:val="22"/>
                  <w:lang w:val="en-GB"/>
                </w:rPr>
                <w:delText>O</w:delText>
              </w:r>
            </w:del>
            <w:r w:rsidRPr="00D75F79">
              <w:rPr>
                <w:sz w:val="22"/>
                <w:lang w:val="en-GB"/>
              </w:rPr>
              <w:t xml:space="preserve">f </w:t>
            </w:r>
            <w:ins w:id="110" w:author="Jeffkins, David" w:date="2017-03-29T20:29:00Z">
              <w:r w:rsidR="00626989">
                <w:rPr>
                  <w:sz w:val="22"/>
                  <w:lang w:val="en-GB"/>
                </w:rPr>
                <w:t>a</w:t>
              </w:r>
            </w:ins>
            <w:del w:id="111" w:author="Jeffkins, David" w:date="2017-03-29T20:29:00Z">
              <w:r w:rsidRPr="00D75F79" w:rsidDel="00626989">
                <w:rPr>
                  <w:sz w:val="22"/>
                  <w:lang w:val="en-GB"/>
                </w:rPr>
                <w:delText>A</w:delText>
              </w:r>
            </w:del>
            <w:r w:rsidRPr="00D75F79">
              <w:rPr>
                <w:sz w:val="22"/>
                <w:lang w:val="en-GB"/>
              </w:rPr>
              <w:t xml:space="preserve"> Sound Signal</w:t>
            </w:r>
          </w:p>
        </w:tc>
      </w:tr>
      <w:tr w:rsidR="00085375" w:rsidRPr="004259CB" w14:paraId="4B8879CA" w14:textId="77777777" w:rsidTr="00BE2E15">
        <w:trPr>
          <w:jc w:val="center"/>
        </w:trPr>
        <w:tc>
          <w:tcPr>
            <w:tcW w:w="2526" w:type="dxa"/>
          </w:tcPr>
          <w:p w14:paraId="5337F0AD" w14:textId="402336C4" w:rsidR="00085375" w:rsidRPr="004259CB" w:rsidRDefault="00085375" w:rsidP="00BA0EEF">
            <w:pPr>
              <w:spacing w:before="120" w:after="120"/>
              <w:rPr>
                <w:b/>
                <w:sz w:val="22"/>
                <w:lang w:val="en-GB"/>
              </w:rPr>
            </w:pPr>
            <w:r w:rsidRPr="00085375">
              <w:rPr>
                <w:b/>
                <w:sz w:val="22"/>
                <w:lang w:val="en-GB"/>
              </w:rPr>
              <w:t>Design, Implementation &amp; Maintenance</w:t>
            </w:r>
          </w:p>
        </w:tc>
        <w:tc>
          <w:tcPr>
            <w:tcW w:w="984" w:type="dxa"/>
          </w:tcPr>
          <w:p w14:paraId="28344EBF" w14:textId="79BDCAF4" w:rsidR="004D2DB4" w:rsidRDefault="004D2DB4" w:rsidP="00BA0EEF">
            <w:pPr>
              <w:spacing w:before="120" w:after="120"/>
              <w:rPr>
                <w:ins w:id="112" w:author="Jeffkins, David" w:date="2017-03-29T20:40:00Z"/>
                <w:sz w:val="22"/>
                <w:lang w:val="en-GB"/>
              </w:rPr>
            </w:pPr>
            <w:ins w:id="113" w:author="Jeffkins, David" w:date="2017-03-29T20:40:00Z">
              <w:r>
                <w:rPr>
                  <w:sz w:val="22"/>
                  <w:lang w:val="en-GB"/>
                </w:rPr>
                <w:t>R0126</w:t>
              </w:r>
            </w:ins>
          </w:p>
          <w:p w14:paraId="24190C1E" w14:textId="61CA5D81" w:rsidR="00085375" w:rsidRPr="004259CB" w:rsidRDefault="00B12B0A" w:rsidP="00BA0EEF">
            <w:pPr>
              <w:spacing w:before="120" w:after="120"/>
              <w:rPr>
                <w:sz w:val="22"/>
                <w:lang w:val="en-GB"/>
              </w:rPr>
            </w:pPr>
            <w:del w:id="114" w:author="Jeffkins, David" w:date="2017-03-30T20:16:00Z">
              <w:r w:rsidDel="00903009">
                <w:rPr>
                  <w:sz w:val="22"/>
                  <w:lang w:val="en-GB"/>
                </w:rPr>
                <w:delText>A-126</w:delText>
              </w:r>
            </w:del>
          </w:p>
        </w:tc>
        <w:tc>
          <w:tcPr>
            <w:tcW w:w="6237" w:type="dxa"/>
          </w:tcPr>
          <w:p w14:paraId="6FF2AA9F" w14:textId="645759BB" w:rsidR="00085375" w:rsidRPr="004259CB" w:rsidRDefault="00B12B0A" w:rsidP="00626989">
            <w:pPr>
              <w:spacing w:before="120" w:after="120"/>
              <w:rPr>
                <w:sz w:val="22"/>
                <w:lang w:val="en-GB"/>
              </w:rPr>
            </w:pPr>
            <w:r w:rsidRPr="00B12B0A">
              <w:rPr>
                <w:sz w:val="22"/>
                <w:lang w:val="en-GB"/>
              </w:rPr>
              <w:t>Use of the A</w:t>
            </w:r>
            <w:ins w:id="115" w:author="Jeffkins, David" w:date="2017-03-29T20:29:00Z">
              <w:r w:rsidR="00626989">
                <w:rPr>
                  <w:sz w:val="22"/>
                  <w:lang w:val="en-GB"/>
                </w:rPr>
                <w:t>utomatic Identification System (A</w:t>
              </w:r>
            </w:ins>
            <w:r w:rsidRPr="00B12B0A">
              <w:rPr>
                <w:sz w:val="22"/>
                <w:lang w:val="en-GB"/>
              </w:rPr>
              <w:t>IS</w:t>
            </w:r>
            <w:ins w:id="116" w:author="Jeffkins, David" w:date="2017-03-29T20:29:00Z">
              <w:r w:rsidR="00626989">
                <w:rPr>
                  <w:sz w:val="22"/>
                  <w:lang w:val="en-GB"/>
                </w:rPr>
                <w:t>)</w:t>
              </w:r>
            </w:ins>
            <w:r w:rsidRPr="00B12B0A">
              <w:rPr>
                <w:sz w:val="22"/>
                <w:lang w:val="en-GB"/>
              </w:rPr>
              <w:t xml:space="preserve"> in Marine Aids to Navigation Service</w:t>
            </w:r>
          </w:p>
        </w:tc>
      </w:tr>
      <w:tr w:rsidR="00085375" w:rsidRPr="004259CB" w14:paraId="689D1BCF" w14:textId="77777777" w:rsidTr="00BE2E15">
        <w:trPr>
          <w:jc w:val="center"/>
        </w:trPr>
        <w:tc>
          <w:tcPr>
            <w:tcW w:w="2526" w:type="dxa"/>
          </w:tcPr>
          <w:p w14:paraId="4DB5271A" w14:textId="7311AAD4" w:rsidR="00085375" w:rsidRPr="004259CB" w:rsidRDefault="00B12B0A" w:rsidP="00BA0EEF">
            <w:pPr>
              <w:spacing w:before="120" w:after="120"/>
              <w:rPr>
                <w:b/>
                <w:sz w:val="22"/>
                <w:lang w:val="en-GB"/>
              </w:rPr>
            </w:pPr>
            <w:r>
              <w:rPr>
                <w:b/>
                <w:sz w:val="22"/>
                <w:lang w:val="en-GB"/>
              </w:rPr>
              <w:t>Floating Aids to navigation</w:t>
            </w:r>
          </w:p>
        </w:tc>
        <w:tc>
          <w:tcPr>
            <w:tcW w:w="984" w:type="dxa"/>
          </w:tcPr>
          <w:p w14:paraId="72946CBA" w14:textId="431C1A93" w:rsidR="004D2DB4" w:rsidRDefault="004D2DB4" w:rsidP="00BA0EEF">
            <w:pPr>
              <w:spacing w:before="120" w:after="120"/>
              <w:rPr>
                <w:ins w:id="117" w:author="Jeffkins, David" w:date="2017-03-29T20:39:00Z"/>
                <w:sz w:val="22"/>
                <w:lang w:val="en-GB"/>
              </w:rPr>
            </w:pPr>
            <w:ins w:id="118" w:author="Jeffkins, David" w:date="2017-03-29T20:39:00Z">
              <w:r>
                <w:rPr>
                  <w:sz w:val="22"/>
                  <w:lang w:val="en-GB"/>
                </w:rPr>
                <w:t>R0107</w:t>
              </w:r>
            </w:ins>
          </w:p>
          <w:p w14:paraId="39A9FFCA" w14:textId="07D37623" w:rsidR="00085375" w:rsidRPr="004259CB" w:rsidRDefault="00B12B0A" w:rsidP="00BA0EEF">
            <w:pPr>
              <w:spacing w:before="120" w:after="120"/>
              <w:rPr>
                <w:sz w:val="22"/>
                <w:lang w:val="en-GB"/>
              </w:rPr>
            </w:pPr>
            <w:del w:id="119" w:author="Jeffkins, David" w:date="2017-03-30T20:16:00Z">
              <w:r w:rsidDel="00903009">
                <w:rPr>
                  <w:sz w:val="22"/>
                  <w:lang w:val="en-GB"/>
                </w:rPr>
                <w:delText>E-107</w:delText>
              </w:r>
            </w:del>
          </w:p>
        </w:tc>
        <w:tc>
          <w:tcPr>
            <w:tcW w:w="6237" w:type="dxa"/>
          </w:tcPr>
          <w:p w14:paraId="49C6BF13" w14:textId="63F84731" w:rsidR="00085375" w:rsidRPr="004259CB" w:rsidRDefault="00B12B0A" w:rsidP="00BA0EEF">
            <w:pPr>
              <w:spacing w:before="120" w:after="120"/>
              <w:rPr>
                <w:sz w:val="22"/>
                <w:lang w:val="en-GB"/>
              </w:rPr>
            </w:pPr>
            <w:r w:rsidRPr="00B12B0A">
              <w:rPr>
                <w:sz w:val="22"/>
                <w:lang w:val="en-GB"/>
              </w:rPr>
              <w:t>Moorings for Floating Aids to Navigation</w:t>
            </w:r>
          </w:p>
        </w:tc>
      </w:tr>
      <w:tr w:rsidR="002A5E54" w:rsidRPr="004259CB" w14:paraId="6CACDA0B" w14:textId="77777777" w:rsidTr="00BE2E15">
        <w:trPr>
          <w:trHeight w:val="1296"/>
          <w:jc w:val="center"/>
          <w:ins w:id="120" w:author="Jeffkins, David" w:date="2017-03-29T20:32:00Z"/>
        </w:trPr>
        <w:tc>
          <w:tcPr>
            <w:tcW w:w="2526" w:type="dxa"/>
          </w:tcPr>
          <w:p w14:paraId="23AD9F13" w14:textId="3E35D161" w:rsidR="002A5E54" w:rsidRDefault="002A5E54" w:rsidP="00BA0EEF">
            <w:pPr>
              <w:spacing w:before="120" w:after="120"/>
              <w:rPr>
                <w:ins w:id="121" w:author="Jeffkins, David" w:date="2017-03-29T20:32:00Z"/>
                <w:b/>
                <w:sz w:val="22"/>
                <w:lang w:val="en-GB"/>
              </w:rPr>
            </w:pPr>
            <w:ins w:id="122" w:author="Jeffkins, David" w:date="2017-03-29T20:33:00Z">
              <w:r>
                <w:rPr>
                  <w:b/>
                  <w:sz w:val="22"/>
                  <w:lang w:val="en-GB"/>
                </w:rPr>
                <w:t>Environment, Sustainability &amp; Legacy</w:t>
              </w:r>
            </w:ins>
          </w:p>
        </w:tc>
        <w:tc>
          <w:tcPr>
            <w:tcW w:w="984" w:type="dxa"/>
          </w:tcPr>
          <w:p w14:paraId="56BC675B" w14:textId="1445DA67" w:rsidR="002A5E54" w:rsidRDefault="00903009" w:rsidP="00BA0EEF">
            <w:pPr>
              <w:spacing w:before="120" w:after="120"/>
              <w:rPr>
                <w:ins w:id="123" w:author="Jeffkins, David" w:date="2017-03-29T20:32:00Z"/>
                <w:sz w:val="22"/>
                <w:lang w:val="en-GB"/>
              </w:rPr>
            </w:pPr>
            <w:ins w:id="124" w:author="Jeffkins, David" w:date="2017-03-29T23:16:00Z">
              <w:r>
                <w:rPr>
                  <w:sz w:val="22"/>
                  <w:lang w:val="en-GB"/>
                </w:rPr>
                <w:t>R100?</w:t>
              </w:r>
            </w:ins>
          </w:p>
        </w:tc>
        <w:tc>
          <w:tcPr>
            <w:tcW w:w="6237" w:type="dxa"/>
          </w:tcPr>
          <w:p w14:paraId="14D5E487" w14:textId="6C89AE69" w:rsidR="002A5E54" w:rsidRPr="00B12B0A" w:rsidRDefault="002A5E54" w:rsidP="00BA0EEF">
            <w:pPr>
              <w:spacing w:before="120" w:after="120"/>
              <w:rPr>
                <w:ins w:id="125" w:author="Jeffkins, David" w:date="2017-03-29T20:32:00Z"/>
                <w:sz w:val="22"/>
                <w:lang w:val="en-GB"/>
              </w:rPr>
            </w:pPr>
            <w:ins w:id="126" w:author="Jeffkins, David" w:date="2017-03-29T23:16:00Z">
              <w:r w:rsidRPr="004D2DB4">
                <w:rPr>
                  <w:bCs/>
                  <w:sz w:val="22"/>
                  <w:lang w:val="en-GB"/>
                </w:rPr>
                <w:t>Conserving the Built Heritage of Lighthouses and other Aids to Navigation</w:t>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127" w:name="_Toc464136443"/>
      <w:bookmarkStart w:id="128" w:name="_Toc464139609"/>
      <w:r w:rsidRPr="004259CB">
        <w:rPr>
          <w:caps w:val="0"/>
        </w:rPr>
        <w:t>SUPPLEMENTARY ELEMENTS</w:t>
      </w:r>
      <w:bookmarkEnd w:id="127"/>
      <w:bookmarkEnd w:id="128"/>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129" w:name="_Toc464033448"/>
      <w:bookmarkStart w:id="130" w:name="_Toc464136444"/>
      <w:bookmarkStart w:id="131" w:name="_Toc464139610"/>
      <w:r w:rsidRPr="004259CB">
        <w:rPr>
          <w:caps w:val="0"/>
        </w:rPr>
        <w:t>ADOPTION OF AND AMENDMENT OF STANDARDS</w:t>
      </w:r>
      <w:bookmarkEnd w:id="129"/>
      <w:bookmarkEnd w:id="130"/>
      <w:bookmarkEnd w:id="131"/>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132" w:name="_Toc464033449"/>
      <w:bookmarkStart w:id="133" w:name="_Toc455589152"/>
      <w:bookmarkStart w:id="134" w:name="_Toc455589153"/>
      <w:bookmarkStart w:id="135" w:name="_Toc455589154"/>
      <w:bookmarkStart w:id="136" w:name="_Toc455589155"/>
      <w:bookmarkStart w:id="137" w:name="_Toc455589156"/>
      <w:bookmarkStart w:id="138" w:name="_Toc455589157"/>
      <w:bookmarkStart w:id="139" w:name="_Toc455589158"/>
      <w:bookmarkStart w:id="140" w:name="_Toc455589159"/>
      <w:bookmarkStart w:id="141" w:name="_Toc455589160"/>
      <w:bookmarkStart w:id="142" w:name="_Toc455589161"/>
      <w:bookmarkStart w:id="143" w:name="_Toc455589162"/>
      <w:bookmarkStart w:id="144" w:name="_Toc455589163"/>
      <w:bookmarkStart w:id="145" w:name="_Toc455589164"/>
      <w:bookmarkStart w:id="146" w:name="_Toc455589165"/>
      <w:bookmarkStart w:id="147" w:name="_Toc455589166"/>
      <w:bookmarkStart w:id="148" w:name="_Toc455589167"/>
      <w:bookmarkStart w:id="149" w:name="_Toc455589168"/>
      <w:bookmarkStart w:id="150" w:name="_Toc455589169"/>
      <w:bookmarkStart w:id="151" w:name="_Toc455589170"/>
      <w:bookmarkStart w:id="152" w:name="_Toc455589171"/>
      <w:bookmarkStart w:id="153" w:name="_Toc464033450"/>
      <w:bookmarkStart w:id="154" w:name="_Toc464033451"/>
      <w:bookmarkStart w:id="155" w:name="_Toc432687611"/>
      <w:bookmarkStart w:id="156" w:name="_Toc464033452"/>
      <w:bookmarkStart w:id="157" w:name="_Toc464136445"/>
      <w:bookmarkStart w:id="158" w:name="_Toc46413961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4259CB">
        <w:rPr>
          <w:caps w:val="0"/>
        </w:rPr>
        <w:t>DOCUMENT HISTORY</w:t>
      </w:r>
      <w:bookmarkEnd w:id="155"/>
      <w:bookmarkEnd w:id="156"/>
      <w:bookmarkEnd w:id="157"/>
      <w:bookmarkEnd w:id="158"/>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06574411" w:rsidR="004259CB" w:rsidRPr="00BA0733" w:rsidRDefault="004259CB" w:rsidP="00BA0733">
            <w:pPr>
              <w:spacing w:before="120" w:after="120"/>
              <w:rPr>
                <w:sz w:val="22"/>
                <w:lang w:val="en-GB"/>
              </w:rPr>
            </w:pPr>
            <w:r w:rsidRPr="00BA0733">
              <w:rPr>
                <w:sz w:val="22"/>
                <w:lang w:val="en-GB"/>
              </w:rPr>
              <w:t xml:space="preserve">General Assembly Resolution, Incheon, </w:t>
            </w:r>
            <w:ins w:id="159" w:author="Jeffkins, David" w:date="2017-03-29T19:50:00Z">
              <w:r w:rsidR="00DC0C6A">
                <w:rPr>
                  <w:sz w:val="22"/>
                  <w:lang w:val="en-GB"/>
                </w:rPr>
                <w:t xml:space="preserve">Republic of </w:t>
              </w:r>
            </w:ins>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4" w:author="Jeffkins, David" w:date="2017-03-29T23:13:00Z" w:initials="JD">
    <w:p w14:paraId="03CAFBBE" w14:textId="33497F6C" w:rsidR="002A5E54" w:rsidRDefault="002A5E54">
      <w:pPr>
        <w:pStyle w:val="CommentText"/>
      </w:pPr>
      <w:r>
        <w:rPr>
          <w:rStyle w:val="CommentReference"/>
        </w:rPr>
        <w:annotationRef/>
      </w:r>
      <w:r>
        <w:t xml:space="preserve">Editing comment </w:t>
      </w:r>
      <w:r w:rsidR="00903009">
        <w:t>–</w:t>
      </w:r>
      <w:r>
        <w:t xml:space="preserve"> The Recommendation titles below use of mix of lower and upper case.  Suggest </w:t>
      </w:r>
      <w:r w:rsidR="00903009">
        <w:t>T</w:t>
      </w:r>
      <w:r>
        <w:t xml:space="preserve">itle </w:t>
      </w:r>
      <w:r w:rsidR="00903009">
        <w:t>C</w:t>
      </w:r>
      <w:r>
        <w:t>ase be used.</w:t>
      </w:r>
    </w:p>
  </w:comment>
  <w:comment w:id="42" w:author="Jeffkins, David" w:date="2017-03-30T20:52:00Z" w:initials="JD">
    <w:p w14:paraId="1F88D1D9" w14:textId="6DE16B43" w:rsidR="001B78E6" w:rsidRDefault="001B78E6">
      <w:pPr>
        <w:pStyle w:val="CommentText"/>
      </w:pPr>
      <w:r>
        <w:rPr>
          <w:rStyle w:val="CommentReference"/>
        </w:rPr>
        <w:annotationRef/>
      </w:r>
      <w:r>
        <w:t>ENG7 – Recommendation E112 will be converted to a Guideline</w:t>
      </w:r>
    </w:p>
  </w:comment>
  <w:comment w:id="46" w:author="Jeffkins, David" w:date="2017-03-30T20:31:00Z" w:initials="JD">
    <w:p w14:paraId="11E60974" w14:textId="209DBF36" w:rsidR="008C6F00" w:rsidRDefault="008C6F00">
      <w:pPr>
        <w:pStyle w:val="CommentText"/>
      </w:pPr>
      <w:r>
        <w:rPr>
          <w:rStyle w:val="CommentReference"/>
        </w:rPr>
        <w:annotationRef/>
      </w:r>
      <w:r>
        <w:t xml:space="preserve">The existing E200 Recommendation has been reformatted into four Recommendations R0201, R0202, R0203 and R0204. Planned output at ENG7 for Council approval.  Supporting Guidelines will be compiled from existing E200 series in the 2018-22 work plan. </w:t>
      </w:r>
    </w:p>
  </w:comment>
  <w:comment w:id="54" w:author="Jeffkins, David" w:date="2017-03-30T20:54:00Z" w:initials="JD">
    <w:p w14:paraId="550DDDB8" w14:textId="43874848" w:rsidR="001B78E6" w:rsidRDefault="001B78E6">
      <w:pPr>
        <w:pStyle w:val="CommentText"/>
      </w:pPr>
      <w:r>
        <w:rPr>
          <w:rStyle w:val="CommentReference"/>
        </w:rPr>
        <w:annotationRef/>
      </w:r>
      <w:r>
        <w:t>ENG7 – changed from Informative to Normative.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CAFBBE" w15:done="0"/>
  <w15:commentEx w15:paraId="1F88D1D9" w15:done="0"/>
  <w15:commentEx w15:paraId="11E60974" w15:done="0"/>
  <w15:commentEx w15:paraId="550DDDB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EFF89" w14:textId="77777777" w:rsidR="003062E0" w:rsidRDefault="003062E0" w:rsidP="003274DB">
      <w:r>
        <w:separator/>
      </w:r>
    </w:p>
  </w:endnote>
  <w:endnote w:type="continuationSeparator" w:id="0">
    <w:p w14:paraId="5A1A43E3" w14:textId="77777777" w:rsidR="003062E0" w:rsidRDefault="003062E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9D156" w14:textId="77777777" w:rsidR="00E01CB6" w:rsidRDefault="00E01C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IE" w:eastAsia="en-IE"/>
      </w:rPr>
      <mc:AlternateContent>
        <mc:Choice Requires="wps">
          <w:drawing>
            <wp:anchor distT="0" distB="0" distL="114300" distR="114300" simplePos="0" relativeHeight="251651584" behindDoc="0" locked="0" layoutInCell="1" allowOverlap="1" wp14:anchorId="7BFBF8D0" wp14:editId="0668B86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BEC672"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IE" w:eastAsia="en-IE"/>
      </w:rPr>
      <w:drawing>
        <wp:anchor distT="0" distB="0" distL="114300" distR="114300" simplePos="0" relativeHeight="251650560" behindDoc="1" locked="0" layoutInCell="1" allowOverlap="1" wp14:anchorId="6E073939" wp14:editId="7A77897B">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A316D" w14:textId="77777777" w:rsidR="00E01CB6" w:rsidRDefault="00E01CB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3062E0" w:rsidP="00CB19DB">
    <w:pPr>
      <w:pStyle w:val="Footerportrait"/>
      <w:rPr>
        <w:rStyle w:val="PageNumber"/>
        <w:szCs w:val="15"/>
      </w:rPr>
    </w:pPr>
    <w:r>
      <w:fldChar w:fldCharType="begin"/>
    </w:r>
    <w:r>
      <w:instrText xml:space="preserve"> STYLEREF "Document type" \* MERGEFORMAT </w:instrText>
    </w:r>
    <w:r>
      <w:fldChar w:fldCharType="separate"/>
    </w:r>
    <w:r w:rsidR="00E01CB6">
      <w:t>IALA Standard</w:t>
    </w:r>
    <w:r>
      <w:fldChar w:fldCharType="end"/>
    </w:r>
    <w:r w:rsidR="00857580" w:rsidRPr="00C907DF">
      <w:t xml:space="preserve"> </w:t>
    </w:r>
    <w:r>
      <w:fldChar w:fldCharType="begin"/>
    </w:r>
    <w:r>
      <w:instrText xml:space="preserve"> STYLEREF "Document number" \* MERGEFORMAT </w:instrText>
    </w:r>
    <w:r>
      <w:fldChar w:fldCharType="separate"/>
    </w:r>
    <w:r w:rsidR="00E01CB6">
      <w:t>1020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rsidR="00E01CB6">
      <w:t>Aids to Navigation Design and Delivery</w:t>
    </w:r>
    <w:r>
      <w:fldChar w:fldCharType="end"/>
    </w:r>
  </w:p>
  <w:p w14:paraId="19BC5EB7" w14:textId="1902E40F" w:rsidR="00857580" w:rsidRPr="00CB19DB" w:rsidRDefault="003062E0" w:rsidP="00CB19DB">
    <w:pPr>
      <w:pStyle w:val="Footerportrait"/>
    </w:pPr>
    <w:r>
      <w:fldChar w:fldCharType="begin"/>
    </w:r>
    <w:r>
      <w:instrText xml:space="preserve"> STYLEREF "Edition number" \* MERGEFORMAT </w:instrText>
    </w:r>
    <w:r>
      <w:fldChar w:fldCharType="separate"/>
    </w:r>
    <w:r w:rsidR="00E01CB6">
      <w:t>Edition 1.0</w:t>
    </w:r>
    <w:r>
      <w:fldChar w:fldCharType="end"/>
    </w:r>
    <w:r w:rsidR="00857580">
      <w:t xml:space="preserve">  </w:t>
    </w:r>
    <w:r>
      <w:fldChar w:fldCharType="begin"/>
    </w:r>
    <w:r>
      <w:instrText xml:space="preserve"> STYLEREF "Document date" \* MERGEFORMAT </w:instrText>
    </w:r>
    <w:r>
      <w:fldChar w:fldCharType="separate"/>
    </w:r>
    <w:r w:rsidR="00E01CB6">
      <w:t>June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01CB6">
      <w:t>5</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2AE9B" w14:textId="77777777" w:rsidR="003062E0" w:rsidRDefault="003062E0" w:rsidP="003274DB">
      <w:r>
        <w:separator/>
      </w:r>
    </w:p>
  </w:footnote>
  <w:footnote w:type="continuationSeparator" w:id="0">
    <w:p w14:paraId="7204425F" w14:textId="77777777" w:rsidR="003062E0" w:rsidRDefault="003062E0"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E84CD" w14:textId="68A4FD34" w:rsidR="005C4BB0" w:rsidRDefault="003062E0">
    <w:pPr>
      <w:pStyle w:val="Header"/>
    </w:pPr>
    <w:r>
      <w:rPr>
        <w:noProof/>
      </w:rPr>
      <w:pict w14:anchorId="1EE595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5" o:spid="_x0000_s2052"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5C7F8" w14:textId="0A455814" w:rsidR="00E01CB6" w:rsidRDefault="00E01CB6" w:rsidP="005C4BB0">
    <w:pPr>
      <w:pStyle w:val="Header"/>
      <w:jc w:val="right"/>
      <w:rPr>
        <w:sz w:val="22"/>
        <w:lang w:val="en-GB"/>
      </w:rPr>
    </w:pPr>
    <w:r>
      <w:rPr>
        <w:sz w:val="22"/>
        <w:lang w:val="en-GB"/>
      </w:rPr>
      <w:t>ENG6-11.1.13</w:t>
    </w:r>
  </w:p>
  <w:p w14:paraId="6DD028E7" w14:textId="2150A8B8" w:rsidR="00857580" w:rsidRPr="00ED2A8D" w:rsidRDefault="003062E0" w:rsidP="005C4BB0">
    <w:pPr>
      <w:pStyle w:val="Header"/>
      <w:jc w:val="right"/>
      <w:rPr>
        <w:lang w:val="en-GB"/>
      </w:rPr>
    </w:pPr>
    <w:r>
      <w:rPr>
        <w:noProof/>
      </w:rPr>
      <w:pict w14:anchorId="2B3A62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6" o:spid="_x0000_s2053" type="#_x0000_t136" style="position:absolute;left:0;text-align:left;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IE" w:eastAsia="en-IE"/>
      </w:rPr>
      <w:drawing>
        <wp:anchor distT="0" distB="0" distL="114300" distR="114300" simplePos="0" relativeHeight="251657216" behindDoc="1" locked="0" layoutInCell="1" allowOverlap="1" wp14:anchorId="03207D6E" wp14:editId="6DBF70F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01CB6">
      <w:rPr>
        <w:sz w:val="22"/>
        <w:lang w:val="en-GB"/>
      </w:rPr>
      <w:t xml:space="preserve">Formerly </w:t>
    </w:r>
    <w:bookmarkStart w:id="0" w:name="_GoBack"/>
    <w:bookmarkEnd w:id="0"/>
    <w:r w:rsidR="005C4BB0">
      <w:rPr>
        <w:sz w:val="22"/>
        <w:lang w:val="en-GB"/>
      </w:rPr>
      <w:t>C63-8.4.1.2</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IE" w:eastAsia="en-IE"/>
      </w:rPr>
      <w:drawing>
        <wp:anchor distT="0" distB="0" distL="114300" distR="114300" simplePos="0" relativeHeight="251660288" behindDoc="1" locked="0" layoutInCell="1" allowOverlap="1" wp14:anchorId="7FD87733" wp14:editId="645E081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1420A" w14:textId="3EE9493C" w:rsidR="005C4BB0" w:rsidRDefault="003062E0">
    <w:pPr>
      <w:pStyle w:val="Header"/>
    </w:pPr>
    <w:r>
      <w:rPr>
        <w:noProof/>
      </w:rPr>
      <w:pict w14:anchorId="66B4B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4" o:spid="_x0000_s2051" type="#_x0000_t136" style="position:absolute;margin-left:0;margin-top:0;width:412.1pt;height:247.2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C9092" w14:textId="0D648ADF" w:rsidR="005C4BB0" w:rsidRDefault="003062E0">
    <w:pPr>
      <w:pStyle w:val="Header"/>
    </w:pPr>
    <w:r>
      <w:rPr>
        <w:noProof/>
      </w:rPr>
      <w:pict w14:anchorId="6E2B47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8" o:spid="_x0000_s2055" type="#_x0000_t136" style="position:absolute;margin-left:0;margin-top:0;width:412.1pt;height:247.2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37C1C704" w:rsidR="00857580" w:rsidRPr="00ED2A8D" w:rsidRDefault="003062E0" w:rsidP="008747E0">
    <w:pPr>
      <w:pStyle w:val="Header"/>
      <w:rPr>
        <w:lang w:val="en-GB"/>
      </w:rPr>
    </w:pPr>
    <w:r>
      <w:rPr>
        <w:noProof/>
      </w:rPr>
      <w:pict w14:anchorId="7D0B5B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9" o:spid="_x0000_s2056" type="#_x0000_t136" style="position:absolute;margin-left:0;margin-top:0;width:412.1pt;height:247.2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IE" w:eastAsia="en-IE"/>
      </w:rPr>
      <w:drawing>
        <wp:anchor distT="0" distB="0" distL="114300" distR="114300" simplePos="0" relativeHeight="251655680" behindDoc="1" locked="0" layoutInCell="1" allowOverlap="1" wp14:anchorId="622BD764" wp14:editId="56E21EC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44A7D50B" w:rsidR="00857580" w:rsidRPr="00ED2A8D" w:rsidRDefault="005C4BB0" w:rsidP="005C4BB0">
    <w:pPr>
      <w:pStyle w:val="Header"/>
      <w:jc w:val="right"/>
      <w:rPr>
        <w:lang w:val="en-GB"/>
      </w:rPr>
    </w:pPr>
    <w:r>
      <w:rPr>
        <w:sz w:val="22"/>
        <w:lang w:val="en-GB"/>
      </w:rPr>
      <w:t>C63-8.4.1.2</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8DA3C" w14:textId="2E330FC8" w:rsidR="005C4BB0" w:rsidRDefault="003062E0">
    <w:pPr>
      <w:pStyle w:val="Header"/>
    </w:pPr>
    <w:r>
      <w:rPr>
        <w:noProof/>
      </w:rPr>
      <w:pict w14:anchorId="72A48F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7" o:spid="_x0000_s2054"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1645B" w14:textId="5677D829" w:rsidR="005C4BB0" w:rsidRDefault="003062E0">
    <w:pPr>
      <w:pStyle w:val="Header"/>
    </w:pPr>
    <w:r>
      <w:rPr>
        <w:noProof/>
      </w:rPr>
      <w:pict w14:anchorId="7A16C4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91" o:spid="_x0000_s2058"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75A4E70D" w:rsidR="00857580" w:rsidRPr="00AB623C" w:rsidRDefault="005C4BB0" w:rsidP="005C4BB0">
    <w:pPr>
      <w:pStyle w:val="Header"/>
      <w:jc w:val="right"/>
      <w:rPr>
        <w:lang w:val="en-GB"/>
      </w:rPr>
    </w:pPr>
    <w:r>
      <w:rPr>
        <w:sz w:val="22"/>
        <w:lang w:val="en-GB"/>
      </w:rPr>
      <w:t>C63-8.4.1.2</w:t>
    </w:r>
    <w:r w:rsidR="003062E0">
      <w:rPr>
        <w:noProof/>
      </w:rPr>
      <w:pict w14:anchorId="49835E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92" o:spid="_x0000_s2059" type="#_x0000_t136" style="position:absolute;left:0;text-align:left;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IE" w:eastAsia="en-IE"/>
      </w:rPr>
      <w:drawing>
        <wp:anchor distT="0" distB="0" distL="114300" distR="114300" simplePos="0" relativeHeight="251652608" behindDoc="1" locked="0" layoutInCell="1" allowOverlap="1" wp14:anchorId="7265616B" wp14:editId="3BC2C1AF">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49043" w14:textId="00E5886A" w:rsidR="005C4BB0" w:rsidRDefault="003062E0">
    <w:pPr>
      <w:pStyle w:val="Header"/>
    </w:pPr>
    <w:r>
      <w:rPr>
        <w:noProof/>
      </w:rPr>
      <w:pict w14:anchorId="76B10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90" o:spid="_x0000_s2057"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85375"/>
    <w:rsid w:val="000C711B"/>
    <w:rsid w:val="000D4C23"/>
    <w:rsid w:val="000E5B53"/>
    <w:rsid w:val="001349DB"/>
    <w:rsid w:val="0013794D"/>
    <w:rsid w:val="00192FEB"/>
    <w:rsid w:val="001B1140"/>
    <w:rsid w:val="001B78E6"/>
    <w:rsid w:val="001C3592"/>
    <w:rsid w:val="001D5B57"/>
    <w:rsid w:val="001E416D"/>
    <w:rsid w:val="00203BE2"/>
    <w:rsid w:val="002204DA"/>
    <w:rsid w:val="00265AFA"/>
    <w:rsid w:val="0027175D"/>
    <w:rsid w:val="002930F2"/>
    <w:rsid w:val="002A5E54"/>
    <w:rsid w:val="002B6679"/>
    <w:rsid w:val="00304DD8"/>
    <w:rsid w:val="003062E0"/>
    <w:rsid w:val="003274DB"/>
    <w:rsid w:val="003476DC"/>
    <w:rsid w:val="003500F2"/>
    <w:rsid w:val="00366678"/>
    <w:rsid w:val="003900E0"/>
    <w:rsid w:val="003C7C34"/>
    <w:rsid w:val="004028D6"/>
    <w:rsid w:val="00406B02"/>
    <w:rsid w:val="004259CB"/>
    <w:rsid w:val="00434EE8"/>
    <w:rsid w:val="00435B67"/>
    <w:rsid w:val="00441393"/>
    <w:rsid w:val="00456F10"/>
    <w:rsid w:val="00480184"/>
    <w:rsid w:val="00496E8D"/>
    <w:rsid w:val="004C7C5C"/>
    <w:rsid w:val="004D2DB4"/>
    <w:rsid w:val="004E2F16"/>
    <w:rsid w:val="004F505B"/>
    <w:rsid w:val="00526234"/>
    <w:rsid w:val="0053726A"/>
    <w:rsid w:val="00553495"/>
    <w:rsid w:val="00556CF6"/>
    <w:rsid w:val="005C4BB0"/>
    <w:rsid w:val="006127AC"/>
    <w:rsid w:val="00626989"/>
    <w:rsid w:val="00666061"/>
    <w:rsid w:val="00680F99"/>
    <w:rsid w:val="006C24DF"/>
    <w:rsid w:val="006C748C"/>
    <w:rsid w:val="006E36FF"/>
    <w:rsid w:val="0070191F"/>
    <w:rsid w:val="00733698"/>
    <w:rsid w:val="00757F9E"/>
    <w:rsid w:val="00763409"/>
    <w:rsid w:val="0076457B"/>
    <w:rsid w:val="00767B26"/>
    <w:rsid w:val="007715E8"/>
    <w:rsid w:val="00782745"/>
    <w:rsid w:val="0078486B"/>
    <w:rsid w:val="007A446A"/>
    <w:rsid w:val="007D2107"/>
    <w:rsid w:val="007D3221"/>
    <w:rsid w:val="007E30DF"/>
    <w:rsid w:val="007E46D5"/>
    <w:rsid w:val="007F7033"/>
    <w:rsid w:val="007F7544"/>
    <w:rsid w:val="008226A6"/>
    <w:rsid w:val="008431CF"/>
    <w:rsid w:val="00857580"/>
    <w:rsid w:val="008747E0"/>
    <w:rsid w:val="008C6F00"/>
    <w:rsid w:val="008F0C52"/>
    <w:rsid w:val="00903009"/>
    <w:rsid w:val="009210BC"/>
    <w:rsid w:val="009330EF"/>
    <w:rsid w:val="009414E6"/>
    <w:rsid w:val="00971591"/>
    <w:rsid w:val="00974E99"/>
    <w:rsid w:val="009764FA"/>
    <w:rsid w:val="00980192"/>
    <w:rsid w:val="009B3B25"/>
    <w:rsid w:val="009B6332"/>
    <w:rsid w:val="009C79E3"/>
    <w:rsid w:val="009E16EC"/>
    <w:rsid w:val="009E79A1"/>
    <w:rsid w:val="00A1776A"/>
    <w:rsid w:val="00A549B3"/>
    <w:rsid w:val="00A94029"/>
    <w:rsid w:val="00AA70F6"/>
    <w:rsid w:val="00AB326D"/>
    <w:rsid w:val="00AB623C"/>
    <w:rsid w:val="00AB73F4"/>
    <w:rsid w:val="00AC10D1"/>
    <w:rsid w:val="00AC33A2"/>
    <w:rsid w:val="00AF159C"/>
    <w:rsid w:val="00B02CC1"/>
    <w:rsid w:val="00B12B0A"/>
    <w:rsid w:val="00B31A41"/>
    <w:rsid w:val="00B67422"/>
    <w:rsid w:val="00B97082"/>
    <w:rsid w:val="00BA0733"/>
    <w:rsid w:val="00BE0675"/>
    <w:rsid w:val="00BE2E15"/>
    <w:rsid w:val="00C065BD"/>
    <w:rsid w:val="00C07895"/>
    <w:rsid w:val="00C23906"/>
    <w:rsid w:val="00C81162"/>
    <w:rsid w:val="00C83666"/>
    <w:rsid w:val="00CB19DB"/>
    <w:rsid w:val="00CD0934"/>
    <w:rsid w:val="00CD36BB"/>
    <w:rsid w:val="00CE5E46"/>
    <w:rsid w:val="00CF477F"/>
    <w:rsid w:val="00CF569D"/>
    <w:rsid w:val="00D31EFA"/>
    <w:rsid w:val="00D6195E"/>
    <w:rsid w:val="00D67D51"/>
    <w:rsid w:val="00D70AFE"/>
    <w:rsid w:val="00D74AE1"/>
    <w:rsid w:val="00D75F79"/>
    <w:rsid w:val="00DC0C6A"/>
    <w:rsid w:val="00DC7E67"/>
    <w:rsid w:val="00DD6C18"/>
    <w:rsid w:val="00DE6939"/>
    <w:rsid w:val="00DF1669"/>
    <w:rsid w:val="00E01CB6"/>
    <w:rsid w:val="00E234E9"/>
    <w:rsid w:val="00E24B2E"/>
    <w:rsid w:val="00E270C5"/>
    <w:rsid w:val="00E317B0"/>
    <w:rsid w:val="00E41E70"/>
    <w:rsid w:val="00E67984"/>
    <w:rsid w:val="00E72A28"/>
    <w:rsid w:val="00E72B8D"/>
    <w:rsid w:val="00E77E7B"/>
    <w:rsid w:val="00E96438"/>
    <w:rsid w:val="00EB6F3C"/>
    <w:rsid w:val="00EC4025"/>
    <w:rsid w:val="00ED2A8D"/>
    <w:rsid w:val="00EE1297"/>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9B754396-DDC3-4200-B0CE-9513B0E21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C2F79-E6CA-4848-8324-221760871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Pages>
  <Words>852</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5704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Seamus Doyle</cp:lastModifiedBy>
  <cp:revision>22</cp:revision>
  <dcterms:created xsi:type="dcterms:W3CDTF">2016-11-02T09:29:00Z</dcterms:created>
  <dcterms:modified xsi:type="dcterms:W3CDTF">2017-03-30T10:25:00Z</dcterms:modified>
</cp:coreProperties>
</file>